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00"/>
        <w:gridCol w:w="1409"/>
        <w:gridCol w:w="2490"/>
        <w:gridCol w:w="2491"/>
        <w:gridCol w:w="2491"/>
        <w:gridCol w:w="2495"/>
      </w:tblGrid>
      <w:tr w:rsidR="00367964" w:rsidRPr="00020D6A" w:rsidTr="00021584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020D6A" w:rsidRDefault="007A0F9F" w:rsidP="00020D6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Français en immersion 6</w:t>
            </w:r>
            <w:r w:rsidR="00C10982" w:rsidRPr="00C10982">
              <w:rPr>
                <w:b/>
                <w:sz w:val="32"/>
                <w:szCs w:val="32"/>
                <w:vertAlign w:val="superscript"/>
              </w:rPr>
              <w:t>e</w:t>
            </w:r>
            <w:r w:rsidR="00C10982">
              <w:rPr>
                <w:b/>
                <w:sz w:val="32"/>
                <w:szCs w:val="32"/>
              </w:rPr>
              <w:t xml:space="preserve"> année</w:t>
            </w:r>
          </w:p>
          <w:p w:rsidR="00367964" w:rsidRPr="00020D6A" w:rsidRDefault="00C10982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Compréhension écrite (CÉ)</w:t>
            </w:r>
          </w:p>
        </w:tc>
      </w:tr>
      <w:tr w:rsidR="00020D6A" w:rsidRPr="00020D6A" w:rsidTr="003375D4">
        <w:trPr>
          <w:tblHeader/>
        </w:trPr>
        <w:tc>
          <w:tcPr>
            <w:tcW w:w="3209" w:type="dxa"/>
            <w:gridSpan w:val="2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490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C162E5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495" w:type="dxa"/>
            <w:shd w:val="clear" w:color="auto" w:fill="F2DBDB" w:themeFill="accent2" w:themeFillTint="33"/>
          </w:tcPr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C162E5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0B1D9B" w:rsidRPr="00020D6A" w:rsidTr="003375D4">
        <w:tc>
          <w:tcPr>
            <w:tcW w:w="1800" w:type="dxa"/>
            <w:vMerge w:val="restart"/>
          </w:tcPr>
          <w:p w:rsidR="000B1D9B" w:rsidRDefault="000B1D9B" w:rsidP="00B675EF">
            <w:pPr>
              <w:rPr>
                <w:ins w:id="0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  <w:r w:rsidRPr="00B675EF">
              <w:rPr>
                <w:b/>
                <w:sz w:val="24"/>
                <w:szCs w:val="24"/>
                <w:rPrChange w:id="1" w:author="Robin Dubiel" w:date="2020-06-10T13:30:00Z">
                  <w:rPr>
                    <w:b/>
                    <w:sz w:val="24"/>
                    <w:szCs w:val="24"/>
                    <w:highlight w:val="yellow"/>
                  </w:rPr>
                </w:rPrChange>
              </w:rPr>
              <w:t xml:space="preserve">6CÉ.1  </w:t>
            </w:r>
            <w:r w:rsidRPr="00B675EF">
              <w:rPr>
                <w:b/>
                <w:sz w:val="24"/>
                <w:szCs w:val="24"/>
                <w:rPrChange w:id="2" w:author="Robin Dubiel" w:date="2020-06-10T13:30:00Z">
                  <w:rPr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Je peux d</w:t>
            </w:r>
            <w:r w:rsidRPr="00B675EF">
              <w:rPr>
                <w:rFonts w:cstheme="minorHAnsi"/>
                <w:b/>
                <w:sz w:val="24"/>
                <w:szCs w:val="24"/>
                <w:rPrChange w:id="3" w:author="Robin Dubiel" w:date="2020-06-10T13:30:00Z">
                  <w:rPr>
                    <w:rFonts w:cstheme="minorHAnsi"/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é</w:t>
            </w:r>
            <w:r w:rsidRPr="00B675EF">
              <w:rPr>
                <w:b/>
                <w:sz w:val="24"/>
                <w:szCs w:val="24"/>
                <w:rPrChange w:id="4" w:author="Robin Dubiel" w:date="2020-06-10T13:30:00Z">
                  <w:rPr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gager le sujet, les id</w:t>
            </w:r>
            <w:r w:rsidRPr="00B675EF">
              <w:rPr>
                <w:rFonts w:cstheme="minorHAnsi"/>
                <w:b/>
                <w:sz w:val="24"/>
                <w:szCs w:val="24"/>
                <w:rPrChange w:id="5" w:author="Robin Dubiel" w:date="2020-06-10T13:30:00Z">
                  <w:rPr>
                    <w:rFonts w:cstheme="minorHAnsi"/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é</w:t>
            </w:r>
            <w:r w:rsidRPr="00B675EF">
              <w:rPr>
                <w:b/>
                <w:sz w:val="24"/>
                <w:szCs w:val="24"/>
                <w:rPrChange w:id="6" w:author="Robin Dubiel" w:date="2020-06-10T13:30:00Z">
                  <w:rPr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 xml:space="preserve">es et les </w:t>
            </w:r>
            <w:r w:rsidRPr="00B675EF">
              <w:rPr>
                <w:rFonts w:cstheme="minorHAnsi"/>
                <w:b/>
                <w:sz w:val="24"/>
                <w:szCs w:val="24"/>
                <w:rPrChange w:id="7" w:author="Robin Dubiel" w:date="2020-06-10T13:30:00Z">
                  <w:rPr>
                    <w:rFonts w:cstheme="minorHAnsi"/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él</w:t>
            </w:r>
            <w:r w:rsidRPr="00B675EF">
              <w:rPr>
                <w:rFonts w:ascii="Calibri" w:hAnsi="Calibri" w:cs="Calibri"/>
                <w:b/>
                <w:sz w:val="24"/>
                <w:szCs w:val="24"/>
                <w:rPrChange w:id="8" w:author="Robin Dubiel" w:date="2020-06-10T13:30:00Z">
                  <w:rPr>
                    <w:rFonts w:ascii="Calibri" w:hAnsi="Calibri" w:cs="Calibri"/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éments caractéristiques de divers textes</w:t>
            </w:r>
            <w:del w:id="9" w:author="Robin Dubiel" w:date="2020-06-10T13:29:00Z">
              <w:r w:rsidRPr="00B675EF" w:rsidDel="00B675EF">
                <w:rPr>
                  <w:rFonts w:ascii="Calibri" w:hAnsi="Calibri" w:cs="Calibri"/>
                  <w:b/>
                  <w:sz w:val="24"/>
                  <w:szCs w:val="24"/>
                  <w:rPrChange w:id="10" w:author="Robin Dubiel" w:date="2020-06-10T13:30:00Z">
                    <w:rPr>
                      <w:rFonts w:ascii="Calibri" w:hAnsi="Calibri" w:cs="Calibri"/>
                      <w:b/>
                      <w:i/>
                      <w:sz w:val="24"/>
                      <w:szCs w:val="24"/>
                      <w:highlight w:val="yellow"/>
                    </w:rPr>
                  </w:rPrChange>
                </w:rPr>
                <w:delText xml:space="preserve"> courants et littéraires d’origine francophone</w:delText>
              </w:r>
            </w:del>
            <w:r w:rsidRPr="00B675EF">
              <w:rPr>
                <w:rFonts w:ascii="Calibri" w:hAnsi="Calibri" w:cs="Calibri"/>
                <w:b/>
                <w:sz w:val="24"/>
                <w:szCs w:val="24"/>
                <w:rPrChange w:id="11" w:author="Robin Dubiel" w:date="2020-06-10T13:30:00Z">
                  <w:rPr>
                    <w:rFonts w:ascii="Calibri" w:hAnsi="Calibri" w:cs="Calibri"/>
                    <w:b/>
                    <w:i/>
                    <w:sz w:val="24"/>
                    <w:szCs w:val="24"/>
                    <w:highlight w:val="yellow"/>
                  </w:rPr>
                </w:rPrChange>
              </w:rPr>
              <w:t>, y compris :</w:t>
            </w:r>
          </w:p>
          <w:p w:rsidR="000B1D9B" w:rsidRDefault="000B1D9B" w:rsidP="00B675EF">
            <w:pPr>
              <w:rPr>
                <w:ins w:id="12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3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4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5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6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7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8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19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0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1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2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3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4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5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Default="000B1D9B" w:rsidP="00B675EF">
            <w:pPr>
              <w:rPr>
                <w:ins w:id="26" w:author="Robin Dubiel" w:date="2020-06-11T11:40:00Z"/>
                <w:rFonts w:ascii="Calibri" w:hAnsi="Calibri" w:cs="Calibri"/>
                <w:b/>
                <w:sz w:val="24"/>
                <w:szCs w:val="24"/>
              </w:rPr>
            </w:pPr>
          </w:p>
          <w:p w:rsidR="000B1D9B" w:rsidRPr="00021584" w:rsidRDefault="000B1D9B" w:rsidP="00B675EF">
            <w:pPr>
              <w:rPr>
                <w:b/>
                <w:sz w:val="24"/>
                <w:szCs w:val="24"/>
              </w:rPr>
            </w:pPr>
            <w:ins w:id="27" w:author="Robin Dubiel" w:date="2020-06-11T11:40:00Z">
              <w:r w:rsidRPr="00597B0D">
                <w:rPr>
                  <w:b/>
                  <w:sz w:val="24"/>
                  <w:szCs w:val="24"/>
                </w:rPr>
                <w:lastRenderedPageBreak/>
                <w:t xml:space="preserve">6CÉ.1  </w:t>
              </w:r>
            </w:ins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0B1D9B" w:rsidRPr="00B002FE" w:rsidRDefault="000B1D9B" w:rsidP="007A0F9F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B002FE">
              <w:rPr>
                <w:b/>
                <w:sz w:val="18"/>
                <w:szCs w:val="18"/>
              </w:rPr>
              <w:lastRenderedPageBreak/>
              <w:t>Les id</w:t>
            </w:r>
            <w:r w:rsidRPr="00B002FE">
              <w:rPr>
                <w:rFonts w:cstheme="minorHAnsi"/>
                <w:b/>
                <w:sz w:val="18"/>
                <w:szCs w:val="18"/>
              </w:rPr>
              <w:t>é</w:t>
            </w:r>
            <w:r w:rsidRPr="00B002FE">
              <w:rPr>
                <w:b/>
                <w:sz w:val="18"/>
                <w:szCs w:val="18"/>
              </w:rPr>
              <w:t>es d’un texte informatif</w:t>
            </w:r>
          </w:p>
        </w:tc>
        <w:tc>
          <w:tcPr>
            <w:tcW w:w="2490" w:type="dxa"/>
          </w:tcPr>
          <w:p w:rsidR="000B1D9B" w:rsidRDefault="000B1D9B" w:rsidP="003375D4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trouver les idées principales et quelques idées secondaires </w:t>
            </w:r>
            <w:r w:rsidRPr="002777E9">
              <w:rPr>
                <w:b/>
                <w:sz w:val="20"/>
                <w:szCs w:val="20"/>
              </w:rPr>
              <w:t>avec de l’aide.</w:t>
            </w:r>
          </w:p>
          <w:p w:rsidR="000B1D9B" w:rsidRDefault="000B1D9B" w:rsidP="003375D4">
            <w:pPr>
              <w:rPr>
                <w:b/>
                <w:sz w:val="20"/>
                <w:szCs w:val="20"/>
              </w:rPr>
            </w:pPr>
          </w:p>
          <w:p w:rsidR="000B1D9B" w:rsidRPr="003375D4" w:rsidRDefault="000B1D9B" w:rsidP="003375D4">
            <w:pPr>
              <w:rPr>
                <w:b/>
                <w:sz w:val="20"/>
                <w:szCs w:val="20"/>
              </w:rPr>
            </w:pPr>
          </w:p>
          <w:p w:rsidR="000B1D9B" w:rsidRPr="003375D4" w:rsidRDefault="000B1D9B" w:rsidP="003375D4">
            <w:pPr>
              <w:pStyle w:val="ListParagraph"/>
              <w:numPr>
                <w:ilvl w:val="0"/>
                <w:numId w:val="7"/>
              </w:numPr>
              <w:rPr>
                <w:b/>
                <w:sz w:val="20"/>
                <w:szCs w:val="20"/>
              </w:rPr>
            </w:pPr>
            <w:r w:rsidRPr="003375D4">
              <w:rPr>
                <w:sz w:val="20"/>
                <w:szCs w:val="20"/>
              </w:rPr>
              <w:t xml:space="preserve">Je peux noter les idées principales et quelques idées secondaires dans un organisateur graphique fourni par l’enseignant, </w:t>
            </w:r>
            <w:r w:rsidRPr="003375D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91" w:type="dxa"/>
          </w:tcPr>
          <w:p w:rsidR="000B1D9B" w:rsidRPr="00D64FE9" w:rsidRDefault="000B1D9B" w:rsidP="003375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2777E9">
              <w:rPr>
                <w:b/>
                <w:sz w:val="20"/>
                <w:szCs w:val="20"/>
              </w:rPr>
              <w:t xml:space="preserve">trouver les idées principales et quelques </w:t>
            </w:r>
            <w:r>
              <w:rPr>
                <w:sz w:val="20"/>
                <w:szCs w:val="20"/>
              </w:rPr>
              <w:t>idées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0B1D9B" w:rsidRDefault="000B1D9B" w:rsidP="003375D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Default="000B1D9B" w:rsidP="003375D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Default="000B1D9B" w:rsidP="003375D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D64FE9" w:rsidRDefault="000B1D9B" w:rsidP="003375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Pr="006D7F38">
              <w:rPr>
                <w:b/>
                <w:sz w:val="20"/>
                <w:szCs w:val="20"/>
                <w:rPrChange w:id="28" w:author="Robin Dubiel" w:date="2020-06-15T13:26:00Z">
                  <w:rPr>
                    <w:sz w:val="20"/>
                    <w:szCs w:val="20"/>
                  </w:rPr>
                </w:rPrChange>
              </w:rPr>
              <w:t>noter les idées principales et</w:t>
            </w:r>
            <w:r>
              <w:rPr>
                <w:sz w:val="20"/>
                <w:szCs w:val="20"/>
              </w:rPr>
              <w:t xml:space="preserve"> </w:t>
            </w:r>
            <w:r w:rsidRPr="00F46631">
              <w:rPr>
                <w:b/>
                <w:sz w:val="20"/>
                <w:szCs w:val="20"/>
              </w:rPr>
              <w:t>quelques idées secondaires</w:t>
            </w:r>
            <w:r>
              <w:rPr>
                <w:sz w:val="20"/>
                <w:szCs w:val="20"/>
              </w:rPr>
              <w:t xml:space="preserve">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fourni par l’enseignant.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B1D9B" w:rsidRPr="00D64FE9" w:rsidRDefault="000B1D9B" w:rsidP="003375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trouver </w:t>
            </w:r>
            <w:r>
              <w:rPr>
                <w:b/>
                <w:sz w:val="20"/>
                <w:szCs w:val="20"/>
              </w:rPr>
              <w:t xml:space="preserve">les idées principales et </w:t>
            </w:r>
            <w:r w:rsidRPr="002777E9">
              <w:rPr>
                <w:b/>
                <w:sz w:val="20"/>
                <w:szCs w:val="20"/>
              </w:rPr>
              <w:t>les idées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0B1D9B" w:rsidRDefault="000B1D9B" w:rsidP="003375D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Default="000B1D9B" w:rsidP="003375D4">
            <w:pPr>
              <w:rPr>
                <w:sz w:val="20"/>
                <w:szCs w:val="20"/>
              </w:rPr>
            </w:pPr>
          </w:p>
          <w:p w:rsidR="000B1D9B" w:rsidRDefault="000B1D9B" w:rsidP="003375D4">
            <w:pPr>
              <w:rPr>
                <w:sz w:val="20"/>
                <w:szCs w:val="20"/>
              </w:rPr>
            </w:pPr>
          </w:p>
          <w:p w:rsidR="000B1D9B" w:rsidRPr="003375D4" w:rsidRDefault="000B1D9B" w:rsidP="003375D4">
            <w:pPr>
              <w:rPr>
                <w:sz w:val="20"/>
                <w:szCs w:val="20"/>
              </w:rPr>
            </w:pPr>
          </w:p>
          <w:p w:rsidR="000B1D9B" w:rsidRPr="00D64FE9" w:rsidRDefault="000B1D9B" w:rsidP="003375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Pr="00A02019">
              <w:rPr>
                <w:b/>
                <w:sz w:val="20"/>
                <w:szCs w:val="20"/>
                <w:rPrChange w:id="29" w:author="Robin Dubiel" w:date="2020-06-11T11:06:00Z">
                  <w:rPr>
                    <w:sz w:val="20"/>
                    <w:szCs w:val="20"/>
                  </w:rPr>
                </w:rPrChange>
              </w:rPr>
              <w:t>noter les idées principales et secondaires</w:t>
            </w:r>
            <w:r>
              <w:rPr>
                <w:sz w:val="20"/>
                <w:szCs w:val="20"/>
              </w:rPr>
              <w:t xml:space="preserve"> </w:t>
            </w:r>
            <w:r w:rsidRPr="006D7F38">
              <w:rPr>
                <w:b/>
                <w:sz w:val="20"/>
                <w:szCs w:val="20"/>
                <w:rPrChange w:id="30" w:author="Robin Dubiel" w:date="2020-06-15T13:26:00Z">
                  <w:rPr>
                    <w:sz w:val="20"/>
                    <w:szCs w:val="20"/>
                  </w:rPr>
                </w:rPrChange>
              </w:rPr>
              <w:t xml:space="preserve">dans un </w:t>
            </w:r>
            <w:r w:rsidRPr="006D7F38">
              <w:rPr>
                <w:b/>
                <w:sz w:val="20"/>
                <w:szCs w:val="20"/>
                <w:rPrChange w:id="31" w:author="Robin Dubiel" w:date="2020-06-15T13:26:00Z">
                  <w:rPr>
                    <w:b/>
                    <w:sz w:val="20"/>
                    <w:szCs w:val="20"/>
                  </w:rPr>
                </w:rPrChange>
              </w:rPr>
              <w:t>organisateur graphique</w:t>
            </w:r>
            <w:r w:rsidRPr="00A02019">
              <w:rPr>
                <w:sz w:val="20"/>
                <w:szCs w:val="20"/>
                <w:rPrChange w:id="32" w:author="Robin Dubiel" w:date="2020-06-11T11:06:00Z">
                  <w:rPr>
                    <w:b/>
                    <w:sz w:val="20"/>
                    <w:szCs w:val="20"/>
                  </w:rPr>
                </w:rPrChange>
              </w:rPr>
              <w:t xml:space="preserve"> fourni par l’enseignant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495" w:type="dxa"/>
          </w:tcPr>
          <w:p w:rsidR="000B1D9B" w:rsidRDefault="000B1D9B" w:rsidP="003375D4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>Je peux tr</w:t>
            </w:r>
            <w:r>
              <w:rPr>
                <w:sz w:val="20"/>
                <w:szCs w:val="20"/>
              </w:rPr>
              <w:t xml:space="preserve">ouver les idées principales et les idées </w:t>
            </w:r>
            <w:r w:rsidRPr="00D64FE9">
              <w:rPr>
                <w:sz w:val="20"/>
                <w:szCs w:val="20"/>
              </w:rPr>
              <w:t>secondaires</w:t>
            </w:r>
            <w:r>
              <w:rPr>
                <w:sz w:val="20"/>
                <w:szCs w:val="20"/>
              </w:rPr>
              <w:t xml:space="preserve"> ainsi </w:t>
            </w:r>
            <w:r w:rsidRPr="002777E9">
              <w:rPr>
                <w:b/>
                <w:sz w:val="20"/>
                <w:szCs w:val="20"/>
              </w:rPr>
              <w:t>que les détails qui ajoutent aux idées</w:t>
            </w:r>
            <w:r>
              <w:rPr>
                <w:sz w:val="20"/>
                <w:szCs w:val="20"/>
              </w:rPr>
              <w:t xml:space="preserve"> secondaires</w:t>
            </w:r>
            <w:r w:rsidRPr="00D64FE9">
              <w:rPr>
                <w:sz w:val="20"/>
                <w:szCs w:val="20"/>
              </w:rPr>
              <w:t>.</w:t>
            </w:r>
          </w:p>
          <w:p w:rsidR="000B1D9B" w:rsidRDefault="000B1D9B" w:rsidP="003375D4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D64FE9" w:rsidRDefault="000B1D9B" w:rsidP="00B002FE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noter les idées principales et secondaires dans un</w:t>
            </w:r>
            <w:r w:rsidRPr="00D64FE9">
              <w:rPr>
                <w:sz w:val="20"/>
                <w:szCs w:val="20"/>
              </w:rPr>
              <w:t xml:space="preserve"> organisateur graphique</w:t>
            </w:r>
            <w:r>
              <w:rPr>
                <w:sz w:val="20"/>
                <w:szCs w:val="20"/>
              </w:rPr>
              <w:t xml:space="preserve"> </w:t>
            </w:r>
            <w:del w:id="33" w:author="Robin Dubiel" w:date="2020-06-10T13:25:00Z">
              <w:r w:rsidDel="00B002FE">
                <w:rPr>
                  <w:sz w:val="20"/>
                  <w:szCs w:val="20"/>
                </w:rPr>
                <w:delText xml:space="preserve">que </w:delText>
              </w:r>
            </w:del>
            <w:r>
              <w:rPr>
                <w:b/>
                <w:sz w:val="20"/>
                <w:szCs w:val="20"/>
              </w:rPr>
              <w:t xml:space="preserve">ET </w:t>
            </w:r>
            <w:ins w:id="34" w:author="Robin Dubiel" w:date="2020-06-10T13:28:00Z">
              <w:r>
                <w:rPr>
                  <w:b/>
                  <w:sz w:val="20"/>
                  <w:szCs w:val="20"/>
                </w:rPr>
                <w:t>établir</w:t>
              </w:r>
            </w:ins>
            <w:ins w:id="35" w:author="Robin Dubiel" w:date="2020-06-10T13:26:00Z">
              <w:r>
                <w:rPr>
                  <w:b/>
                  <w:sz w:val="20"/>
                  <w:szCs w:val="20"/>
                </w:rPr>
                <w:t xml:space="preserve"> un lien avec mes connaissance</w:t>
              </w:r>
            </w:ins>
            <w:ins w:id="36" w:author="Robin Dubiel" w:date="2020-06-10T13:27:00Z">
              <w:r>
                <w:rPr>
                  <w:b/>
                  <w:sz w:val="20"/>
                  <w:szCs w:val="20"/>
                </w:rPr>
                <w:t>s</w:t>
              </w:r>
            </w:ins>
            <w:ins w:id="37" w:author="Robin Dubiel" w:date="2020-06-10T13:26:00Z">
              <w:r>
                <w:rPr>
                  <w:b/>
                  <w:sz w:val="20"/>
                  <w:szCs w:val="20"/>
                </w:rPr>
                <w:t xml:space="preserve"> antérieure</w:t>
              </w:r>
            </w:ins>
            <w:ins w:id="38" w:author="Robin Dubiel" w:date="2020-06-10T13:27:00Z">
              <w:r>
                <w:rPr>
                  <w:b/>
                  <w:sz w:val="20"/>
                  <w:szCs w:val="20"/>
                </w:rPr>
                <w:t>s</w:t>
              </w:r>
            </w:ins>
            <w:ins w:id="39" w:author="Robin Dubiel" w:date="2020-06-10T13:26:00Z">
              <w:r>
                <w:rPr>
                  <w:b/>
                  <w:sz w:val="20"/>
                  <w:szCs w:val="20"/>
                </w:rPr>
                <w:t>.</w:t>
              </w:r>
            </w:ins>
          </w:p>
        </w:tc>
      </w:tr>
      <w:tr w:rsidR="000B1D9B" w:rsidRPr="00020D6A" w:rsidTr="003375D4">
        <w:trPr>
          <w:trHeight w:val="469"/>
        </w:trPr>
        <w:tc>
          <w:tcPr>
            <w:tcW w:w="1800" w:type="dxa"/>
            <w:vMerge/>
          </w:tcPr>
          <w:p w:rsidR="000B1D9B" w:rsidRPr="00020D6A" w:rsidRDefault="000B1D9B" w:rsidP="003375D4">
            <w:pPr>
              <w:rPr>
                <w:b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0B1D9B" w:rsidRPr="00D32BF5" w:rsidRDefault="000B1D9B">
            <w:pPr>
              <w:jc w:val="center"/>
              <w:rPr>
                <w:b/>
                <w:sz w:val="18"/>
                <w:szCs w:val="18"/>
                <w:rPrChange w:id="40" w:author="Robin Dubiel" w:date="2020-06-10T13:32:00Z">
                  <w:rPr>
                    <w:b/>
                    <w:i/>
                    <w:sz w:val="18"/>
                    <w:szCs w:val="18"/>
                  </w:rPr>
                </w:rPrChange>
              </w:rPr>
              <w:pPrChange w:id="41" w:author="Robin Dubiel" w:date="2020-06-10T13:33:00Z">
                <w:pPr/>
              </w:pPrChange>
            </w:pPr>
            <w:r w:rsidRPr="00D32BF5">
              <w:rPr>
                <w:b/>
                <w:sz w:val="18"/>
                <w:szCs w:val="18"/>
                <w:rPrChange w:id="42" w:author="Robin Dubiel" w:date="2020-06-10T13:32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Les directives </w:t>
            </w:r>
            <w:del w:id="43" w:author="Robin Dubiel" w:date="2020-06-10T13:33:00Z">
              <w:r w:rsidRPr="00D32BF5" w:rsidDel="00D32BF5">
                <w:rPr>
                  <w:b/>
                  <w:sz w:val="18"/>
                  <w:szCs w:val="18"/>
                  <w:rPrChange w:id="44" w:author="Robin Dubiel" w:date="2020-06-10T13:32:00Z">
                    <w:rPr>
                      <w:b/>
                      <w:i/>
                      <w:sz w:val="18"/>
                      <w:szCs w:val="18"/>
                    </w:rPr>
                  </w:rPrChange>
                </w:rPr>
                <w:delText xml:space="preserve">données </w:delText>
              </w:r>
            </w:del>
            <w:r w:rsidRPr="00D32BF5">
              <w:rPr>
                <w:b/>
                <w:sz w:val="18"/>
                <w:szCs w:val="18"/>
                <w:rPrChange w:id="45" w:author="Robin Dubiel" w:date="2020-06-10T13:32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en plusieurs étapes </w:t>
            </w:r>
            <w:del w:id="46" w:author="Robin Dubiel" w:date="2020-06-10T13:32:00Z">
              <w:r w:rsidRPr="00D32BF5" w:rsidDel="00D32BF5">
                <w:rPr>
                  <w:b/>
                  <w:strike/>
                  <w:sz w:val="24"/>
                  <w:szCs w:val="24"/>
                </w:rPr>
                <w:delText>6CÉ.5</w:delText>
              </w:r>
            </w:del>
          </w:p>
        </w:tc>
        <w:tc>
          <w:tcPr>
            <w:tcW w:w="2490" w:type="dxa"/>
          </w:tcPr>
          <w:p w:rsidR="000B1D9B" w:rsidRPr="003375D4" w:rsidRDefault="000B1D9B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375D4">
              <w:rPr>
                <w:sz w:val="20"/>
                <w:szCs w:val="20"/>
              </w:rPr>
              <w:t xml:space="preserve">J’ai besoin de l’aide </w:t>
            </w:r>
            <w:del w:id="47" w:author="Robin Dubiel" w:date="2020-06-10T13:34:00Z">
              <w:r w:rsidRPr="003375D4" w:rsidDel="00D32BF5">
                <w:rPr>
                  <w:sz w:val="20"/>
                  <w:szCs w:val="20"/>
                </w:rPr>
                <w:delText xml:space="preserve">de </w:delText>
              </w:r>
              <w:r w:rsidRPr="00D32BF5" w:rsidDel="00D32BF5">
                <w:rPr>
                  <w:b/>
                  <w:sz w:val="20"/>
                  <w:szCs w:val="20"/>
                  <w:rPrChange w:id="48" w:author="Robin Dubiel" w:date="2020-06-10T13:33:00Z">
                    <w:rPr>
                      <w:sz w:val="20"/>
                      <w:szCs w:val="20"/>
                    </w:rPr>
                  </w:rPrChange>
                </w:rPr>
                <w:delText xml:space="preserve">quelqu’un </w:delText>
              </w:r>
            </w:del>
            <w:r w:rsidRPr="00D32BF5">
              <w:rPr>
                <w:b/>
                <w:sz w:val="20"/>
                <w:szCs w:val="20"/>
                <w:rPrChange w:id="49" w:author="Robin Dubiel" w:date="2020-06-10T13:33:00Z">
                  <w:rPr>
                    <w:sz w:val="20"/>
                    <w:szCs w:val="20"/>
                  </w:rPr>
                </w:rPrChange>
              </w:rPr>
              <w:t>pour m’aider étape par étape</w:t>
            </w:r>
            <w:r w:rsidRPr="003375D4">
              <w:rPr>
                <w:sz w:val="20"/>
                <w:szCs w:val="20"/>
              </w:rPr>
              <w:t xml:space="preserve"> pour suivre les directives données en plusieurs étapes.</w:t>
            </w:r>
          </w:p>
        </w:tc>
        <w:tc>
          <w:tcPr>
            <w:tcW w:w="2491" w:type="dxa"/>
          </w:tcPr>
          <w:p w:rsidR="000B1D9B" w:rsidRPr="003375D4" w:rsidRDefault="000B1D9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del w:id="50" w:author="Robin Dubiel" w:date="2020-06-10T13:34:00Z">
              <w:r w:rsidRPr="003375D4" w:rsidDel="00D32BF5">
                <w:rPr>
                  <w:sz w:val="20"/>
                  <w:szCs w:val="20"/>
                </w:rPr>
                <w:delText>J</w:delText>
              </w:r>
            </w:del>
            <w:ins w:id="51" w:author="Robin Dubiel" w:date="2020-06-10T13:34:00Z">
              <w:r>
                <w:rPr>
                  <w:sz w:val="20"/>
                  <w:szCs w:val="20"/>
                </w:rPr>
                <w:t xml:space="preserve">Je peux </w:t>
              </w:r>
              <w:r w:rsidRPr="00681C1D">
                <w:rPr>
                  <w:b/>
                  <w:sz w:val="20"/>
                  <w:szCs w:val="20"/>
                  <w:rPrChange w:id="52" w:author="Robin Dubiel" w:date="2020-06-10T13:36:00Z">
                    <w:rPr>
                      <w:sz w:val="20"/>
                      <w:szCs w:val="20"/>
                    </w:rPr>
                  </w:rPrChange>
                </w:rPr>
                <w:t>suivre quelques directives</w:t>
              </w:r>
            </w:ins>
            <w:del w:id="53" w:author="Robin Dubiel" w:date="2020-06-10T13:33:00Z">
              <w:r w:rsidRPr="00681C1D" w:rsidDel="00D32BF5">
                <w:rPr>
                  <w:b/>
                  <w:sz w:val="20"/>
                  <w:szCs w:val="20"/>
                  <w:rPrChange w:id="54" w:author="Robin Dubiel" w:date="2020-06-10T13:36:00Z">
                    <w:rPr>
                      <w:sz w:val="20"/>
                      <w:szCs w:val="20"/>
                    </w:rPr>
                  </w:rPrChange>
                </w:rPr>
                <w:delText xml:space="preserve">’ai </w:delText>
              </w:r>
            </w:del>
            <w:del w:id="55" w:author="Robin Dubiel" w:date="2020-06-10T13:36:00Z">
              <w:r w:rsidRPr="00681C1D" w:rsidDel="00681C1D">
                <w:rPr>
                  <w:b/>
                  <w:sz w:val="20"/>
                  <w:szCs w:val="20"/>
                  <w:rPrChange w:id="56" w:author="Robin Dubiel" w:date="2020-06-10T13:36:00Z">
                    <w:rPr>
                      <w:sz w:val="20"/>
                      <w:szCs w:val="20"/>
                    </w:rPr>
                  </w:rPrChange>
                </w:rPr>
                <w:delText>plusieurs questions</w:delText>
              </w:r>
            </w:del>
            <w:r w:rsidRPr="003375D4">
              <w:rPr>
                <w:sz w:val="20"/>
                <w:szCs w:val="20"/>
              </w:rPr>
              <w:t xml:space="preserve"> </w:t>
            </w:r>
            <w:del w:id="57" w:author="Robin Dubiel" w:date="2020-06-10T13:36:00Z">
              <w:r w:rsidRPr="003375D4" w:rsidDel="00681C1D">
                <w:rPr>
                  <w:sz w:val="20"/>
                  <w:szCs w:val="20"/>
                </w:rPr>
                <w:delText xml:space="preserve">quand je suis en train de suivre les directives </w:delText>
              </w:r>
            </w:del>
            <w:r w:rsidRPr="003375D4">
              <w:rPr>
                <w:sz w:val="20"/>
                <w:szCs w:val="20"/>
              </w:rPr>
              <w:t>données en plusieurs étapes</w:t>
            </w:r>
            <w:ins w:id="58" w:author="Robin Dubiel" w:date="2020-06-10T13:35:00Z">
              <w:r>
                <w:rPr>
                  <w:sz w:val="20"/>
                  <w:szCs w:val="20"/>
                </w:rPr>
                <w:t>.</w:t>
              </w:r>
            </w:ins>
            <w:del w:id="59" w:author="Robin Dubiel" w:date="2020-06-10T13:35:00Z">
              <w:r w:rsidRPr="003375D4" w:rsidDel="00D32BF5">
                <w:rPr>
                  <w:sz w:val="20"/>
                  <w:szCs w:val="20"/>
                </w:rPr>
                <w:delText>.</w:delText>
              </w:r>
            </w:del>
          </w:p>
        </w:tc>
        <w:tc>
          <w:tcPr>
            <w:tcW w:w="2491" w:type="dxa"/>
            <w:shd w:val="clear" w:color="auto" w:fill="F2DBDB" w:themeFill="accent2" w:themeFillTint="33"/>
          </w:tcPr>
          <w:p w:rsidR="000B1D9B" w:rsidRPr="003375D4" w:rsidRDefault="000B1D9B" w:rsidP="003375D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3375D4">
              <w:rPr>
                <w:sz w:val="20"/>
                <w:szCs w:val="20"/>
              </w:rPr>
              <w:t xml:space="preserve">Je peux </w:t>
            </w:r>
            <w:r w:rsidRPr="006D7F38">
              <w:rPr>
                <w:b/>
                <w:sz w:val="20"/>
                <w:szCs w:val="20"/>
                <w:rPrChange w:id="60" w:author="Robin Dubiel" w:date="2020-06-15T13:26:00Z">
                  <w:rPr>
                    <w:sz w:val="20"/>
                    <w:szCs w:val="20"/>
                  </w:rPr>
                </w:rPrChange>
              </w:rPr>
              <w:t>suivre des</w:t>
            </w:r>
            <w:r w:rsidRPr="003375D4">
              <w:rPr>
                <w:sz w:val="20"/>
                <w:szCs w:val="20"/>
              </w:rPr>
              <w:t xml:space="preserve"> </w:t>
            </w:r>
            <w:r w:rsidRPr="00D32BF5">
              <w:rPr>
                <w:b/>
                <w:sz w:val="20"/>
                <w:szCs w:val="20"/>
                <w:rPrChange w:id="61" w:author="Robin Dubiel" w:date="2020-06-10T13:32:00Z">
                  <w:rPr>
                    <w:sz w:val="20"/>
                    <w:szCs w:val="20"/>
                  </w:rPr>
                </w:rPrChange>
              </w:rPr>
              <w:t>directives données en plusieurs étapes</w:t>
            </w:r>
            <w:r w:rsidRPr="003375D4">
              <w:rPr>
                <w:sz w:val="20"/>
                <w:szCs w:val="20"/>
              </w:rPr>
              <w:t xml:space="preserve"> et respecter l’ordre.</w:t>
            </w:r>
          </w:p>
        </w:tc>
        <w:tc>
          <w:tcPr>
            <w:tcW w:w="2495" w:type="dxa"/>
          </w:tcPr>
          <w:p w:rsidR="000B1D9B" w:rsidRPr="006D07CD" w:rsidRDefault="000B1D9B" w:rsidP="003375D4">
            <w:pPr>
              <w:pStyle w:val="ListParagraph"/>
              <w:numPr>
                <w:ilvl w:val="0"/>
                <w:numId w:val="3"/>
              </w:numPr>
              <w:rPr>
                <w:ins w:id="62" w:author="Robin Dubiel" w:date="2020-06-10T13:40:00Z"/>
                <w:sz w:val="20"/>
                <w:szCs w:val="20"/>
                <w:rPrChange w:id="63" w:author="Robin Dubiel" w:date="2020-06-10T13:40:00Z">
                  <w:rPr>
                    <w:ins w:id="64" w:author="Robin Dubiel" w:date="2020-06-10T13:40:00Z"/>
                    <w:b/>
                    <w:sz w:val="20"/>
                    <w:szCs w:val="20"/>
                  </w:rPr>
                </w:rPrChange>
              </w:rPr>
            </w:pPr>
            <w:r w:rsidRPr="003375D4">
              <w:rPr>
                <w:sz w:val="20"/>
                <w:szCs w:val="20"/>
              </w:rPr>
              <w:t xml:space="preserve">Je peux suivre des directives données en plusieurs étapes en </w:t>
            </w:r>
            <w:r w:rsidRPr="003375D4">
              <w:rPr>
                <w:b/>
                <w:sz w:val="20"/>
                <w:szCs w:val="20"/>
              </w:rPr>
              <w:t>vérifiant continuellement ma compréhension.</w:t>
            </w:r>
          </w:p>
          <w:p w:rsidR="000B1D9B" w:rsidRPr="006D07CD" w:rsidRDefault="000B1D9B">
            <w:pPr>
              <w:rPr>
                <w:sz w:val="20"/>
                <w:szCs w:val="20"/>
                <w:rPrChange w:id="65" w:author="Robin Dubiel" w:date="2020-06-10T13:40:00Z">
                  <w:rPr/>
                </w:rPrChange>
              </w:rPr>
              <w:pPrChange w:id="66" w:author="Robin Dubiel" w:date="2020-06-10T13:40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</w:tc>
      </w:tr>
      <w:tr w:rsidR="000B1D9B" w:rsidRPr="00020D6A" w:rsidTr="003375D4">
        <w:trPr>
          <w:trHeight w:val="469"/>
        </w:trPr>
        <w:tc>
          <w:tcPr>
            <w:tcW w:w="1800" w:type="dxa"/>
            <w:vMerge/>
          </w:tcPr>
          <w:p w:rsidR="000B1D9B" w:rsidRPr="00020D6A" w:rsidRDefault="000B1D9B" w:rsidP="00C85CFB">
            <w:pPr>
              <w:rPr>
                <w:b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0B1D9B" w:rsidRPr="00021584" w:rsidRDefault="000B1D9B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  <w:pPrChange w:id="67" w:author="Robin Dubiel" w:date="2020-06-10T13:37:00Z">
                <w:pPr>
                  <w:pStyle w:val="ListParagraph"/>
                  <w:ind w:left="0"/>
                </w:pPr>
              </w:pPrChange>
            </w:pPr>
            <w:r w:rsidRPr="00021584">
              <w:rPr>
                <w:b/>
                <w:sz w:val="18"/>
                <w:szCs w:val="18"/>
              </w:rPr>
              <w:t>Liens entre les évènements et les personnages</w:t>
            </w:r>
          </w:p>
        </w:tc>
        <w:tc>
          <w:tcPr>
            <w:tcW w:w="2490" w:type="dxa"/>
          </w:tcPr>
          <w:p w:rsidR="000B1D9B" w:rsidRPr="00D64FE9" w:rsidRDefault="000B1D9B" w:rsidP="00C85CFB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</w:t>
            </w:r>
            <w:r w:rsidRPr="00D64FE9">
              <w:rPr>
                <w:b/>
                <w:sz w:val="20"/>
                <w:szCs w:val="20"/>
              </w:rPr>
              <w:t>identifier quelques sentiments des personnages et quelques évènements</w:t>
            </w:r>
            <w:r w:rsidRPr="00D64FE9">
              <w:rPr>
                <w:sz w:val="20"/>
                <w:szCs w:val="20"/>
              </w:rPr>
              <w:t>, avec de l’aide.</w:t>
            </w:r>
          </w:p>
          <w:p w:rsidR="000B1D9B" w:rsidRPr="00D64FE9" w:rsidRDefault="000B1D9B" w:rsidP="00C85CFB">
            <w:pPr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ind w:left="351"/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numPr>
                <w:ilvl w:val="0"/>
                <w:numId w:val="24"/>
              </w:numPr>
              <w:rPr>
                <w:b/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trouver les indices dans le texte qui peuvent démontrer le pourquoi de des sentiments des personnages, </w:t>
            </w:r>
            <w:r w:rsidRPr="00D64FE9">
              <w:rPr>
                <w:b/>
                <w:sz w:val="20"/>
                <w:szCs w:val="20"/>
              </w:rPr>
              <w:t>avec de l’aide.</w:t>
            </w:r>
          </w:p>
          <w:p w:rsidR="000B1D9B" w:rsidRPr="00D64FE9" w:rsidRDefault="000B1D9B" w:rsidP="00C85CFB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Pr="00A02019">
              <w:rPr>
                <w:b/>
                <w:sz w:val="20"/>
                <w:szCs w:val="20"/>
                <w:rPrChange w:id="68" w:author="Robin Dubiel" w:date="2020-06-11T11:07:00Z">
                  <w:rPr>
                    <w:sz w:val="20"/>
                    <w:szCs w:val="20"/>
                  </w:rPr>
                </w:rPrChange>
              </w:rPr>
              <w:t xml:space="preserve">identifier </w:t>
            </w:r>
            <w:r w:rsidRPr="00A02019">
              <w:rPr>
                <w:b/>
                <w:sz w:val="20"/>
                <w:szCs w:val="20"/>
              </w:rPr>
              <w:t>quelques sentiments</w:t>
            </w:r>
            <w:r w:rsidRPr="00A02019">
              <w:rPr>
                <w:sz w:val="20"/>
                <w:szCs w:val="20"/>
                <w:rPrChange w:id="69" w:author="Robin Dubiel" w:date="2020-06-11T11:07:00Z">
                  <w:rPr>
                    <w:b/>
                    <w:sz w:val="20"/>
                    <w:szCs w:val="20"/>
                  </w:rPr>
                </w:rPrChange>
              </w:rPr>
              <w:t xml:space="preserve"> des personnages à la suite de l’action</w:t>
            </w:r>
            <w:r w:rsidRPr="00A02019">
              <w:rPr>
                <w:sz w:val="20"/>
                <w:szCs w:val="20"/>
              </w:rPr>
              <w:t>.</w:t>
            </w:r>
          </w:p>
          <w:p w:rsidR="000B1D9B" w:rsidRPr="00D64FE9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</w:t>
            </w:r>
            <w:r w:rsidRPr="00D64FE9">
              <w:rPr>
                <w:b/>
                <w:sz w:val="20"/>
                <w:szCs w:val="20"/>
              </w:rPr>
              <w:t>peux trouver les indices dans le texte qui peuvent démontrer le pourquoi de des sentiments</w:t>
            </w:r>
            <w:r w:rsidRPr="00D64FE9">
              <w:rPr>
                <w:sz w:val="20"/>
                <w:szCs w:val="20"/>
              </w:rPr>
              <w:t xml:space="preserve"> des personnages.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Pr="00C85CFB">
              <w:rPr>
                <w:b/>
                <w:sz w:val="20"/>
                <w:szCs w:val="20"/>
              </w:rPr>
              <w:t>relever</w:t>
            </w:r>
            <w:r w:rsidRPr="00D64FE9">
              <w:rPr>
                <w:sz w:val="20"/>
                <w:szCs w:val="20"/>
              </w:rPr>
              <w:t xml:space="preserve"> </w:t>
            </w:r>
            <w:r w:rsidRPr="00A02019">
              <w:rPr>
                <w:b/>
                <w:sz w:val="20"/>
                <w:szCs w:val="20"/>
                <w:rPrChange w:id="70" w:author="Robin Dubiel" w:date="2020-06-11T11:07:00Z">
                  <w:rPr>
                    <w:sz w:val="20"/>
                    <w:szCs w:val="20"/>
                  </w:rPr>
                </w:rPrChange>
              </w:rPr>
              <w:t xml:space="preserve">les sentiments </w:t>
            </w:r>
            <w:r w:rsidRPr="00D64FE9">
              <w:rPr>
                <w:sz w:val="20"/>
                <w:szCs w:val="20"/>
              </w:rPr>
              <w:t>des personnages à la suite de l’action</w:t>
            </w:r>
            <w:del w:id="71" w:author="Robin Dubiel" w:date="2020-06-10T13:40:00Z">
              <w:r w:rsidRPr="00D64FE9" w:rsidDel="006D07CD">
                <w:rPr>
                  <w:sz w:val="20"/>
                  <w:szCs w:val="20"/>
                </w:rPr>
                <w:delText xml:space="preserve">, </w:delText>
              </w:r>
              <w:r w:rsidRPr="00C85CFB" w:rsidDel="006D07CD">
                <w:rPr>
                  <w:b/>
                  <w:sz w:val="20"/>
                  <w:szCs w:val="20"/>
                </w:rPr>
                <w:delText xml:space="preserve">et expliquer </w:delText>
              </w:r>
              <w:r w:rsidRPr="00D64FE9" w:rsidDel="006D07CD">
                <w:rPr>
                  <w:sz w:val="20"/>
                  <w:szCs w:val="20"/>
                </w:rPr>
                <w:delText>mes conclusions.</w:delText>
              </w:r>
            </w:del>
            <w:ins w:id="72" w:author="Robin Dubiel" w:date="2020-06-10T13:40:00Z">
              <w:r>
                <w:rPr>
                  <w:sz w:val="20"/>
                  <w:szCs w:val="20"/>
                </w:rPr>
                <w:t>.</w:t>
              </w:r>
            </w:ins>
          </w:p>
          <w:p w:rsidR="000B1D9B" w:rsidRDefault="000B1D9B" w:rsidP="00C85CFB">
            <w:pPr>
              <w:rPr>
                <w:ins w:id="73" w:author="Robin Dubiel" w:date="2020-06-10T13:40:00Z"/>
                <w:sz w:val="20"/>
                <w:szCs w:val="20"/>
              </w:rPr>
            </w:pPr>
          </w:p>
          <w:p w:rsidR="000B1D9B" w:rsidRDefault="000B1D9B" w:rsidP="00C85CFB">
            <w:pPr>
              <w:rPr>
                <w:ins w:id="74" w:author="Robin Dubiel" w:date="2020-06-10T13:40:00Z"/>
                <w:sz w:val="20"/>
                <w:szCs w:val="20"/>
              </w:rPr>
            </w:pPr>
          </w:p>
          <w:p w:rsidR="000B1D9B" w:rsidRPr="00C85CFB" w:rsidRDefault="000B1D9B" w:rsidP="00C85CFB">
            <w:pPr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Pr="00D64FE9">
              <w:rPr>
                <w:b/>
                <w:sz w:val="20"/>
                <w:szCs w:val="20"/>
              </w:rPr>
              <w:t>trouver le pourquoi des sentiments des personnages, basé sur les indices</w:t>
            </w:r>
            <w:r w:rsidRPr="00D64FE9">
              <w:rPr>
                <w:sz w:val="20"/>
                <w:szCs w:val="20"/>
              </w:rPr>
              <w:t xml:space="preserve"> donnés dans le texte.</w:t>
            </w:r>
          </w:p>
        </w:tc>
        <w:tc>
          <w:tcPr>
            <w:tcW w:w="2495" w:type="dxa"/>
          </w:tcPr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Pr="00D64FE9">
              <w:rPr>
                <w:b/>
                <w:sz w:val="20"/>
                <w:szCs w:val="20"/>
              </w:rPr>
              <w:t xml:space="preserve">comparer les sentiments </w:t>
            </w:r>
            <w:r w:rsidRPr="00A02019">
              <w:rPr>
                <w:sz w:val="20"/>
                <w:szCs w:val="20"/>
                <w:rPrChange w:id="75" w:author="Robin Dubiel" w:date="2020-06-11T11:09:00Z">
                  <w:rPr>
                    <w:b/>
                    <w:sz w:val="20"/>
                    <w:szCs w:val="20"/>
                  </w:rPr>
                </w:rPrChange>
              </w:rPr>
              <w:t>des personnages</w:t>
            </w:r>
            <w:r w:rsidRPr="00D64FE9">
              <w:rPr>
                <w:sz w:val="20"/>
                <w:szCs w:val="20"/>
              </w:rPr>
              <w:t xml:space="preserve"> à la suite de l’action dans le texte, </w:t>
            </w:r>
            <w:r w:rsidRPr="00A02019">
              <w:rPr>
                <w:b/>
                <w:sz w:val="20"/>
                <w:szCs w:val="20"/>
                <w:rPrChange w:id="76" w:author="Robin Dubiel" w:date="2020-06-11T11:10:00Z">
                  <w:rPr>
                    <w:sz w:val="20"/>
                    <w:szCs w:val="20"/>
                  </w:rPr>
                </w:rPrChange>
              </w:rPr>
              <w:t xml:space="preserve">et expliquer mes </w:t>
            </w:r>
            <w:del w:id="77" w:author="Robin Dubiel" w:date="2020-06-10T13:43:00Z">
              <w:r w:rsidRPr="00A02019" w:rsidDel="006D07CD">
                <w:rPr>
                  <w:b/>
                  <w:sz w:val="20"/>
                  <w:szCs w:val="20"/>
                  <w:rPrChange w:id="78" w:author="Robin Dubiel" w:date="2020-06-11T11:10:00Z">
                    <w:rPr>
                      <w:sz w:val="20"/>
                      <w:szCs w:val="20"/>
                    </w:rPr>
                  </w:rPrChange>
                </w:rPr>
                <w:delText>conclusions</w:delText>
              </w:r>
            </w:del>
            <w:ins w:id="79" w:author="Robin Dubiel" w:date="2020-06-10T13:44:00Z">
              <w:r w:rsidRPr="00A02019">
                <w:rPr>
                  <w:b/>
                  <w:sz w:val="20"/>
                  <w:szCs w:val="20"/>
                  <w:rPrChange w:id="80" w:author="Robin Dubiel" w:date="2020-06-11T11:10:00Z">
                    <w:rPr>
                      <w:sz w:val="20"/>
                      <w:szCs w:val="20"/>
                    </w:rPr>
                  </w:rPrChange>
                </w:rPr>
                <w:t>pensées</w:t>
              </w:r>
            </w:ins>
            <w:r w:rsidRPr="00D64FE9">
              <w:rPr>
                <w:sz w:val="20"/>
                <w:szCs w:val="20"/>
              </w:rPr>
              <w:t>.</w:t>
            </w:r>
          </w:p>
          <w:p w:rsidR="000B1D9B" w:rsidRPr="00D64FE9" w:rsidRDefault="000B1D9B" w:rsidP="00C85CFB">
            <w:pPr>
              <w:rPr>
                <w:sz w:val="20"/>
                <w:szCs w:val="20"/>
              </w:rPr>
            </w:pPr>
          </w:p>
          <w:p w:rsidR="000B1D9B" w:rsidRPr="00D64FE9" w:rsidRDefault="000B1D9B" w:rsidP="00C85CF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lastRenderedPageBreak/>
              <w:t xml:space="preserve">Je peux </w:t>
            </w:r>
            <w:r w:rsidRPr="00D64FE9">
              <w:rPr>
                <w:b/>
                <w:sz w:val="20"/>
                <w:szCs w:val="20"/>
              </w:rPr>
              <w:t>expliquer</w:t>
            </w:r>
            <w:r w:rsidRPr="00D64FE9">
              <w:rPr>
                <w:sz w:val="20"/>
                <w:szCs w:val="20"/>
              </w:rPr>
              <w:t xml:space="preserve"> le pourquoi des sentiments des personnages </w:t>
            </w:r>
            <w:r w:rsidRPr="006D07CD">
              <w:rPr>
                <w:b/>
                <w:sz w:val="20"/>
                <w:szCs w:val="20"/>
                <w:rPrChange w:id="81" w:author="Robin Dubiel" w:date="2020-06-10T13:45:00Z">
                  <w:rPr>
                    <w:sz w:val="20"/>
                    <w:szCs w:val="20"/>
                  </w:rPr>
                </w:rPrChange>
              </w:rPr>
              <w:t>à partir de passages</w:t>
            </w:r>
            <w:r w:rsidRPr="00D64FE9">
              <w:rPr>
                <w:sz w:val="20"/>
                <w:szCs w:val="20"/>
              </w:rPr>
              <w:t xml:space="preserve"> </w:t>
            </w:r>
            <w:del w:id="82" w:author="Robin Dubiel" w:date="2020-06-10T13:42:00Z">
              <w:r w:rsidRPr="00D64FE9" w:rsidDel="006D07CD">
                <w:rPr>
                  <w:sz w:val="20"/>
                  <w:szCs w:val="20"/>
                </w:rPr>
                <w:delText xml:space="preserve"> </w:delText>
              </w:r>
            </w:del>
            <w:r w:rsidRPr="00D64FE9">
              <w:rPr>
                <w:sz w:val="20"/>
                <w:szCs w:val="20"/>
              </w:rPr>
              <w:t>dans le texte qui appuient ces sentiments.</w:t>
            </w:r>
          </w:p>
        </w:tc>
      </w:tr>
      <w:tr w:rsidR="000B1D9B" w:rsidRPr="00020D6A" w:rsidTr="003375D4">
        <w:trPr>
          <w:trHeight w:val="469"/>
        </w:trPr>
        <w:tc>
          <w:tcPr>
            <w:tcW w:w="1800" w:type="dxa"/>
            <w:vMerge/>
          </w:tcPr>
          <w:p w:rsidR="000B1D9B" w:rsidRPr="00020D6A" w:rsidRDefault="000B1D9B" w:rsidP="00C85CFB">
            <w:pPr>
              <w:rPr>
                <w:b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0B1D9B" w:rsidRPr="00021584" w:rsidRDefault="000B1D9B">
            <w:pPr>
              <w:pStyle w:val="ListParagraph"/>
              <w:ind w:left="0"/>
              <w:jc w:val="center"/>
              <w:rPr>
                <w:b/>
                <w:sz w:val="18"/>
                <w:szCs w:val="18"/>
              </w:rPr>
              <w:pPrChange w:id="83" w:author="Robin Dubiel" w:date="2020-06-10T13:45:00Z">
                <w:pPr>
                  <w:pStyle w:val="ListParagraph"/>
                  <w:ind w:left="0"/>
                </w:pPr>
              </w:pPrChange>
            </w:pPr>
            <w:r>
              <w:rPr>
                <w:b/>
                <w:sz w:val="18"/>
                <w:szCs w:val="18"/>
              </w:rPr>
              <w:t xml:space="preserve">Les </w:t>
            </w:r>
            <w:r w:rsidRPr="00C85CFB">
              <w:rPr>
                <w:b/>
                <w:sz w:val="18"/>
                <w:szCs w:val="18"/>
              </w:rPr>
              <w:t>éléments d’un texte poétique</w:t>
            </w:r>
            <w:r>
              <w:rPr>
                <w:b/>
                <w:sz w:val="18"/>
                <w:szCs w:val="18"/>
              </w:rPr>
              <w:t xml:space="preserve"> </w:t>
            </w:r>
            <w:del w:id="84" w:author="Robin Dubiel" w:date="2020-06-10T13:45:00Z">
              <w:r w:rsidRPr="000321EF" w:rsidDel="00162D4B">
                <w:rPr>
                  <w:b/>
                  <w:strike/>
                  <w:sz w:val="24"/>
                  <w:szCs w:val="24"/>
                </w:rPr>
                <w:delText>6CÉ.3</w:delText>
              </w:r>
            </w:del>
          </w:p>
        </w:tc>
        <w:tc>
          <w:tcPr>
            <w:tcW w:w="2490" w:type="dxa"/>
          </w:tcPr>
          <w:p w:rsidR="000B1D9B" w:rsidRPr="00ED08B3" w:rsidRDefault="000B1D9B" w:rsidP="00C85CF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b/>
                <w:sz w:val="20"/>
                <w:szCs w:val="20"/>
              </w:rPr>
              <w:t>Avec de l’aide je peux identifier quelques parties</w:t>
            </w:r>
            <w:r w:rsidRPr="00ED08B3">
              <w:rPr>
                <w:sz w:val="20"/>
                <w:szCs w:val="20"/>
              </w:rPr>
              <w:t xml:space="preserve"> de la structure d’un poème ou d’une chanson </w:t>
            </w:r>
            <w:r w:rsidRPr="00A02019">
              <w:rPr>
                <w:sz w:val="18"/>
                <w:szCs w:val="18"/>
                <w:rPrChange w:id="85" w:author="Robin Dubiel" w:date="2020-06-11T11:12:00Z">
                  <w:rPr>
                    <w:sz w:val="20"/>
                    <w:szCs w:val="20"/>
                  </w:rPr>
                </w:rPrChange>
              </w:rPr>
              <w:t>(vers, strophes, refrain, couplet).</w:t>
            </w:r>
          </w:p>
          <w:p w:rsidR="000B1D9B" w:rsidRPr="00ED08B3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ED08B3" w:rsidRDefault="000B1D9B" w:rsidP="00C85CFB">
            <w:pPr>
              <w:pStyle w:val="ListParagraph"/>
              <w:numPr>
                <w:ilvl w:val="0"/>
                <w:numId w:val="22"/>
              </w:numPr>
              <w:ind w:left="317"/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identifier quelques caractéristiques visuelles des poèmes </w:t>
            </w:r>
            <w:r w:rsidRPr="00A02019">
              <w:rPr>
                <w:sz w:val="18"/>
                <w:szCs w:val="18"/>
                <w:rPrChange w:id="86" w:author="Robin Dubiel" w:date="2020-06-11T11:12:00Z">
                  <w:rPr>
                    <w:sz w:val="20"/>
                    <w:szCs w:val="20"/>
                  </w:rPr>
                </w:rPrChange>
              </w:rPr>
              <w:t>(p. ex. calligramme, acrostiche, images, aucune lettre majuscule)</w:t>
            </w:r>
            <w:r w:rsidRPr="00ED08B3">
              <w:rPr>
                <w:sz w:val="20"/>
                <w:szCs w:val="20"/>
              </w:rPr>
              <w:t xml:space="preserve"> </w:t>
            </w:r>
            <w:r w:rsidRPr="00ED08B3">
              <w:rPr>
                <w:b/>
                <w:sz w:val="20"/>
                <w:szCs w:val="20"/>
              </w:rPr>
              <w:t>avec de l’aide</w:t>
            </w:r>
            <w:r w:rsidRPr="00ED08B3">
              <w:rPr>
                <w:sz w:val="20"/>
                <w:szCs w:val="20"/>
              </w:rPr>
              <w:t>.</w:t>
            </w:r>
          </w:p>
        </w:tc>
        <w:tc>
          <w:tcPr>
            <w:tcW w:w="2491" w:type="dxa"/>
          </w:tcPr>
          <w:p w:rsidR="000B1D9B" w:rsidRPr="00ED08B3" w:rsidRDefault="000B1D9B" w:rsidP="00C85CF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identifier </w:t>
            </w:r>
            <w:r w:rsidRPr="00ED08B3">
              <w:rPr>
                <w:b/>
                <w:sz w:val="20"/>
                <w:szCs w:val="20"/>
              </w:rPr>
              <w:t>quelques éléments de la structure d</w:t>
            </w:r>
            <w:r w:rsidRPr="00ED08B3">
              <w:rPr>
                <w:sz w:val="20"/>
                <w:szCs w:val="20"/>
              </w:rPr>
              <w:t xml:space="preserve">’un poème ou d’une chanson </w:t>
            </w:r>
            <w:r w:rsidRPr="00A02019">
              <w:rPr>
                <w:sz w:val="18"/>
                <w:szCs w:val="18"/>
                <w:rPrChange w:id="87" w:author="Robin Dubiel" w:date="2020-06-11T11:12:00Z">
                  <w:rPr>
                    <w:sz w:val="20"/>
                    <w:szCs w:val="20"/>
                  </w:rPr>
                </w:rPrChange>
              </w:rPr>
              <w:t>(vers, strophes, refrain, couplet)</w:t>
            </w:r>
            <w:ins w:id="88" w:author="Robin Dubiel" w:date="2020-06-11T11:12:00Z">
              <w:r>
                <w:rPr>
                  <w:sz w:val="18"/>
                  <w:szCs w:val="18"/>
                </w:rPr>
                <w:t>.</w:t>
              </w:r>
            </w:ins>
          </w:p>
          <w:p w:rsidR="000B1D9B" w:rsidRPr="00ED08B3" w:rsidDel="00DB11F2" w:rsidRDefault="000B1D9B" w:rsidP="00C85CFB">
            <w:pPr>
              <w:pStyle w:val="ListParagraph"/>
              <w:ind w:left="360"/>
              <w:rPr>
                <w:del w:id="89" w:author="Robin Dubiel" w:date="2020-06-10T13:47:00Z"/>
                <w:sz w:val="20"/>
                <w:szCs w:val="20"/>
              </w:rPr>
            </w:pPr>
          </w:p>
          <w:p w:rsidR="000B1D9B" w:rsidRPr="00DB11F2" w:rsidRDefault="000B1D9B">
            <w:pPr>
              <w:rPr>
                <w:sz w:val="20"/>
                <w:szCs w:val="20"/>
                <w:rPrChange w:id="90" w:author="Robin Dubiel" w:date="2020-06-10T13:47:00Z">
                  <w:rPr/>
                </w:rPrChange>
              </w:rPr>
              <w:pPrChange w:id="91" w:author="Robin Dubiel" w:date="2020-06-10T13:47:00Z">
                <w:pPr>
                  <w:pStyle w:val="ListParagraph"/>
                  <w:ind w:left="360"/>
                </w:pPr>
              </w:pPrChange>
            </w:pPr>
          </w:p>
          <w:p w:rsidR="000B1D9B" w:rsidRPr="00ED08B3" w:rsidRDefault="000B1D9B" w:rsidP="00C85CF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identifier quelques caractéristiques visuelles</w:t>
            </w:r>
            <w:r w:rsidRPr="00ED08B3">
              <w:rPr>
                <w:sz w:val="20"/>
                <w:szCs w:val="20"/>
              </w:rPr>
              <w:t xml:space="preserve"> des poèmes </w:t>
            </w:r>
            <w:r w:rsidRPr="00A02019">
              <w:rPr>
                <w:sz w:val="18"/>
                <w:szCs w:val="18"/>
                <w:rPrChange w:id="92" w:author="Robin Dubiel" w:date="2020-06-11T11:11:00Z">
                  <w:rPr>
                    <w:sz w:val="20"/>
                    <w:szCs w:val="20"/>
                  </w:rPr>
                </w:rPrChange>
              </w:rPr>
              <w:t>(p. ex. calligramme, acrostiche, images, aucune lettre majuscule).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0B1D9B" w:rsidRPr="00ED08B3" w:rsidRDefault="000B1D9B" w:rsidP="00C85CF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Pr="00ED08B3">
              <w:rPr>
                <w:b/>
                <w:sz w:val="20"/>
                <w:szCs w:val="20"/>
              </w:rPr>
              <w:t>peux identifier plusieurs éléments</w:t>
            </w:r>
            <w:r w:rsidRPr="00ED08B3">
              <w:rPr>
                <w:sz w:val="20"/>
                <w:szCs w:val="20"/>
              </w:rPr>
              <w:t xml:space="preserve"> de la structure d’un poème ou d’une chanson </w:t>
            </w:r>
            <w:r w:rsidRPr="00A02019">
              <w:rPr>
                <w:sz w:val="18"/>
                <w:szCs w:val="18"/>
                <w:rPrChange w:id="93" w:author="Robin Dubiel" w:date="2020-06-11T11:12:00Z">
                  <w:rPr>
                    <w:sz w:val="20"/>
                    <w:szCs w:val="20"/>
                  </w:rPr>
                </w:rPrChange>
              </w:rPr>
              <w:t>(vers, strophes, refrain, couplet).</w:t>
            </w:r>
          </w:p>
          <w:p w:rsidR="000B1D9B" w:rsidRPr="00ED08B3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ED08B3" w:rsidRDefault="000B1D9B" w:rsidP="00C85CF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identifier des caractéristiques visuelles</w:t>
            </w:r>
            <w:r w:rsidRPr="00ED08B3">
              <w:rPr>
                <w:sz w:val="20"/>
                <w:szCs w:val="20"/>
              </w:rPr>
              <w:t xml:space="preserve"> des poèmes </w:t>
            </w:r>
            <w:r w:rsidRPr="00A02019">
              <w:rPr>
                <w:sz w:val="18"/>
                <w:szCs w:val="18"/>
                <w:rPrChange w:id="94" w:author="Robin Dubiel" w:date="2020-06-11T11:11:00Z">
                  <w:rPr>
                    <w:sz w:val="20"/>
                    <w:szCs w:val="20"/>
                  </w:rPr>
                </w:rPrChange>
              </w:rPr>
              <w:t>(p. ex. calligramme, acrostiche, images, aucune lettre majuscule)</w:t>
            </w:r>
            <w:r w:rsidRPr="00ED08B3">
              <w:rPr>
                <w:sz w:val="20"/>
                <w:szCs w:val="20"/>
              </w:rPr>
              <w:t xml:space="preserve">  </w:t>
            </w:r>
            <w:r w:rsidRPr="006D7F38">
              <w:rPr>
                <w:b/>
                <w:sz w:val="20"/>
                <w:szCs w:val="20"/>
                <w:rPrChange w:id="95" w:author="Robin Dubiel" w:date="2020-06-15T13:27:00Z">
                  <w:rPr>
                    <w:sz w:val="20"/>
                    <w:szCs w:val="20"/>
                  </w:rPr>
                </w:rPrChange>
              </w:rPr>
              <w:t>et</w:t>
            </w:r>
            <w:r w:rsidRPr="00ED08B3">
              <w:rPr>
                <w:sz w:val="20"/>
                <w:szCs w:val="20"/>
              </w:rPr>
              <w:t xml:space="preserve"> </w:t>
            </w:r>
            <w:r w:rsidRPr="00DB11F2">
              <w:rPr>
                <w:b/>
                <w:sz w:val="20"/>
                <w:szCs w:val="20"/>
                <w:rPrChange w:id="96" w:author="Robin Dubiel" w:date="2020-06-10T13:47:00Z">
                  <w:rPr>
                    <w:sz w:val="20"/>
                    <w:szCs w:val="20"/>
                  </w:rPr>
                </w:rPrChange>
              </w:rPr>
              <w:t>fai</w:t>
            </w:r>
            <w:ins w:id="97" w:author="Robin Dubiel" w:date="2020-06-10T13:47:00Z">
              <w:r w:rsidRPr="00DB11F2">
                <w:rPr>
                  <w:b/>
                  <w:sz w:val="20"/>
                  <w:szCs w:val="20"/>
                  <w:rPrChange w:id="98" w:author="Robin Dubiel" w:date="2020-06-10T13:47:00Z">
                    <w:rPr>
                      <w:sz w:val="20"/>
                      <w:szCs w:val="20"/>
                    </w:rPr>
                  </w:rPrChange>
                </w:rPr>
                <w:t>re</w:t>
              </w:r>
            </w:ins>
            <w:del w:id="99" w:author="Robin Dubiel" w:date="2020-06-10T13:47:00Z">
              <w:r w:rsidRPr="00DB11F2" w:rsidDel="00DB11F2">
                <w:rPr>
                  <w:b/>
                  <w:sz w:val="20"/>
                  <w:szCs w:val="20"/>
                  <w:rPrChange w:id="100" w:author="Robin Dubiel" w:date="2020-06-10T13:47:00Z">
                    <w:rPr>
                      <w:sz w:val="20"/>
                      <w:szCs w:val="20"/>
                    </w:rPr>
                  </w:rPrChange>
                </w:rPr>
                <w:delText>t</w:delText>
              </w:r>
            </w:del>
            <w:r w:rsidRPr="00DB11F2">
              <w:rPr>
                <w:b/>
                <w:sz w:val="20"/>
                <w:szCs w:val="20"/>
                <w:rPrChange w:id="101" w:author="Robin Dubiel" w:date="2020-06-10T13:47:00Z">
                  <w:rPr>
                    <w:sz w:val="20"/>
                    <w:szCs w:val="20"/>
                  </w:rPr>
                </w:rPrChange>
              </w:rPr>
              <w:t xml:space="preserve"> des hypothèses</w:t>
            </w:r>
            <w:r w:rsidRPr="00ED08B3">
              <w:rPr>
                <w:sz w:val="20"/>
                <w:szCs w:val="20"/>
              </w:rPr>
              <w:t xml:space="preserve"> de la raison pour laquelle le poète aurait choisi cette présentation.</w:t>
            </w:r>
          </w:p>
        </w:tc>
        <w:tc>
          <w:tcPr>
            <w:tcW w:w="2495" w:type="dxa"/>
          </w:tcPr>
          <w:p w:rsidR="000B1D9B" w:rsidRPr="00ED08B3" w:rsidRDefault="000B1D9B" w:rsidP="00C85CF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 xml:space="preserve">décrire la </w:t>
            </w:r>
            <w:del w:id="102" w:author="Robin Dubiel" w:date="2020-06-10T13:46:00Z">
              <w:r w:rsidRPr="00ED08B3" w:rsidDel="00162D4B">
                <w:rPr>
                  <w:b/>
                  <w:sz w:val="20"/>
                  <w:szCs w:val="20"/>
                </w:rPr>
                <w:delText xml:space="preserve"> </w:delText>
              </w:r>
            </w:del>
            <w:r w:rsidRPr="00ED08B3">
              <w:rPr>
                <w:b/>
                <w:sz w:val="20"/>
                <w:szCs w:val="20"/>
              </w:rPr>
              <w:t xml:space="preserve">structure </w:t>
            </w:r>
            <w:r w:rsidRPr="00162D4B">
              <w:rPr>
                <w:sz w:val="20"/>
                <w:szCs w:val="20"/>
                <w:rPrChange w:id="103" w:author="Robin Dubiel" w:date="2020-06-10T13:46:00Z">
                  <w:rPr>
                    <w:b/>
                    <w:sz w:val="20"/>
                    <w:szCs w:val="20"/>
                  </w:rPr>
                </w:rPrChange>
              </w:rPr>
              <w:t>d’un poème</w:t>
            </w:r>
            <w:r w:rsidRPr="00ED08B3">
              <w:rPr>
                <w:sz w:val="20"/>
                <w:szCs w:val="20"/>
              </w:rPr>
              <w:t xml:space="preserve"> ou d’une chanson </w:t>
            </w:r>
            <w:r w:rsidRPr="00A02019">
              <w:rPr>
                <w:sz w:val="18"/>
                <w:szCs w:val="18"/>
                <w:rPrChange w:id="104" w:author="Robin Dubiel" w:date="2020-06-11T11:12:00Z">
                  <w:rPr>
                    <w:sz w:val="20"/>
                    <w:szCs w:val="20"/>
                  </w:rPr>
                </w:rPrChange>
              </w:rPr>
              <w:t>(vers, strophes, refrain, couplet)</w:t>
            </w:r>
            <w:r w:rsidRPr="00ED08B3">
              <w:rPr>
                <w:sz w:val="20"/>
                <w:szCs w:val="20"/>
              </w:rPr>
              <w:t xml:space="preserve"> avec des exemples.</w:t>
            </w:r>
          </w:p>
          <w:p w:rsidR="000B1D9B" w:rsidRPr="00ED08B3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ED08B3" w:rsidRDefault="000B1D9B" w:rsidP="00C85CF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B1D9B" w:rsidRPr="00ED08B3" w:rsidRDefault="000B1D9B" w:rsidP="00C85CF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peux </w:t>
            </w:r>
            <w:r w:rsidRPr="00ED08B3">
              <w:rPr>
                <w:b/>
                <w:sz w:val="20"/>
                <w:szCs w:val="20"/>
              </w:rPr>
              <w:t>évaluer l’impact des caractéristiques visuelles</w:t>
            </w:r>
            <w:r w:rsidRPr="00ED08B3">
              <w:rPr>
                <w:sz w:val="20"/>
                <w:szCs w:val="20"/>
              </w:rPr>
              <w:t xml:space="preserve"> </w:t>
            </w:r>
            <w:r w:rsidRPr="00A02019">
              <w:rPr>
                <w:sz w:val="18"/>
                <w:szCs w:val="18"/>
                <w:rPrChange w:id="105" w:author="Robin Dubiel" w:date="2020-06-11T11:12:00Z">
                  <w:rPr>
                    <w:sz w:val="20"/>
                    <w:szCs w:val="20"/>
                  </w:rPr>
                </w:rPrChange>
              </w:rPr>
              <w:t xml:space="preserve">(p. ex. calligramme, acrostiche, images, aucune lettre majuscule)  </w:t>
            </w:r>
            <w:r w:rsidRPr="00ED08B3">
              <w:rPr>
                <w:sz w:val="20"/>
                <w:szCs w:val="20"/>
              </w:rPr>
              <w:t>choisies par le poète.</w:t>
            </w:r>
          </w:p>
        </w:tc>
      </w:tr>
      <w:tr w:rsidR="00C85CFB" w:rsidRPr="00020D6A" w:rsidTr="00020D6A">
        <w:tc>
          <w:tcPr>
            <w:tcW w:w="13176" w:type="dxa"/>
            <w:gridSpan w:val="6"/>
          </w:tcPr>
          <w:p w:rsidR="00C85CFB" w:rsidRPr="00020D6A" w:rsidDel="00811D67" w:rsidRDefault="00C85CFB" w:rsidP="00C85CFB">
            <w:pPr>
              <w:pStyle w:val="ListParagraph"/>
              <w:ind w:left="0"/>
              <w:rPr>
                <w:del w:id="106" w:author="Robin Dubiel" w:date="2020-06-10T13:47:00Z"/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C85CFB" w:rsidRPr="00020D6A" w:rsidDel="00811D67" w:rsidRDefault="00C85CFB" w:rsidP="00C85CFB">
            <w:pPr>
              <w:pStyle w:val="ListParagraph"/>
              <w:ind w:left="0"/>
              <w:rPr>
                <w:del w:id="107" w:author="Robin Dubiel" w:date="2020-06-10T13:47:00Z"/>
                <w:sz w:val="18"/>
                <w:szCs w:val="18"/>
              </w:rPr>
            </w:pPr>
          </w:p>
          <w:p w:rsidR="00C85CFB" w:rsidRPr="00020D6A" w:rsidRDefault="00C85CFB">
            <w:pPr>
              <w:pStyle w:val="ListParagraph"/>
              <w:ind w:left="0"/>
              <w:pPrChange w:id="108" w:author="Robin Dubiel" w:date="2020-06-10T13:47:00Z">
                <w:pPr/>
              </w:pPrChange>
            </w:pPr>
          </w:p>
          <w:p w:rsidR="00C85CFB" w:rsidRDefault="00C85CFB" w:rsidP="00C85CFB">
            <w:pPr>
              <w:rPr>
                <w:ins w:id="109" w:author="Robin Dubiel" w:date="2020-06-11T11:12:00Z"/>
                <w:sz w:val="18"/>
                <w:szCs w:val="18"/>
              </w:rPr>
            </w:pPr>
          </w:p>
          <w:p w:rsidR="00A02019" w:rsidRDefault="00A02019" w:rsidP="00C85CFB">
            <w:pPr>
              <w:rPr>
                <w:ins w:id="110" w:author="Robin Dubiel" w:date="2020-06-11T11:12:00Z"/>
                <w:sz w:val="18"/>
                <w:szCs w:val="18"/>
              </w:rPr>
            </w:pPr>
          </w:p>
          <w:p w:rsidR="00A02019" w:rsidRPr="00020D6A" w:rsidRDefault="00A02019" w:rsidP="00C85CFB">
            <w:pPr>
              <w:rPr>
                <w:sz w:val="18"/>
                <w:szCs w:val="18"/>
              </w:rPr>
            </w:pPr>
          </w:p>
        </w:tc>
      </w:tr>
      <w:tr w:rsidR="00922507" w:rsidRPr="00020D6A" w:rsidTr="003375D4">
        <w:tc>
          <w:tcPr>
            <w:tcW w:w="1800" w:type="dxa"/>
            <w:vMerge w:val="restart"/>
          </w:tcPr>
          <w:p w:rsidR="00922507" w:rsidRPr="00811D67" w:rsidDel="00811D67" w:rsidRDefault="00922507">
            <w:pPr>
              <w:rPr>
                <w:del w:id="111" w:author="Robin Dubiel" w:date="2020-06-10T13:51:00Z"/>
                <w:b/>
                <w:sz w:val="24"/>
                <w:szCs w:val="24"/>
                <w:highlight w:val="yellow"/>
                <w:rPrChange w:id="112" w:author="Robin Dubiel" w:date="2020-06-10T13:48:00Z">
                  <w:rPr>
                    <w:del w:id="113" w:author="Robin Dubiel" w:date="2020-06-10T13:51:00Z"/>
                    <w:b/>
                    <w:sz w:val="24"/>
                    <w:szCs w:val="24"/>
                  </w:rPr>
                </w:rPrChange>
              </w:rPr>
            </w:pPr>
            <w:r>
              <w:rPr>
                <w:b/>
                <w:sz w:val="24"/>
                <w:szCs w:val="24"/>
              </w:rPr>
              <w:lastRenderedPageBreak/>
              <w:t>6CÉ.2</w:t>
            </w:r>
            <w:r w:rsidRPr="00021584">
              <w:rPr>
                <w:b/>
                <w:sz w:val="24"/>
                <w:szCs w:val="24"/>
              </w:rPr>
              <w:t xml:space="preserve"> </w:t>
            </w:r>
            <w:r w:rsidRPr="00811D67">
              <w:rPr>
                <w:b/>
                <w:sz w:val="24"/>
                <w:szCs w:val="24"/>
              </w:rPr>
              <w:t xml:space="preserve">Je peux utiliser divers moyens </w:t>
            </w:r>
            <w:del w:id="114" w:author="Robin Dubiel" w:date="2020-06-10T13:50:00Z">
              <w:r w:rsidRPr="00811D67" w:rsidDel="00811D67">
                <w:rPr>
                  <w:b/>
                  <w:strike/>
                  <w:sz w:val="24"/>
                  <w:szCs w:val="24"/>
                  <w:rPrChange w:id="115" w:author="Robin Dubiel" w:date="2020-06-10T13:51:00Z">
                    <w:rPr>
                      <w:b/>
                      <w:sz w:val="24"/>
                      <w:szCs w:val="24"/>
                    </w:rPr>
                  </w:rPrChange>
                </w:rPr>
                <w:delText>(les stratégies, les conventions, et les entrées en lecture) avant, pendant et apr</w:delText>
              </w:r>
              <w:r w:rsidRPr="00811D67" w:rsidDel="00811D67">
                <w:rPr>
                  <w:rFonts w:cstheme="minorHAnsi"/>
                  <w:b/>
                  <w:strike/>
                  <w:sz w:val="24"/>
                  <w:szCs w:val="24"/>
                  <w:rPrChange w:id="116" w:author="Robin Dubiel" w:date="2020-06-10T13:51:00Z">
                    <w:rPr>
                      <w:rFonts w:cstheme="minorHAnsi"/>
                      <w:b/>
                      <w:sz w:val="24"/>
                      <w:szCs w:val="24"/>
                    </w:rPr>
                  </w:rPrChange>
                </w:rPr>
                <w:delText>è</w:delText>
              </w:r>
              <w:r w:rsidRPr="00811D67" w:rsidDel="00811D67">
                <w:rPr>
                  <w:b/>
                  <w:strike/>
                  <w:sz w:val="24"/>
                  <w:szCs w:val="24"/>
                  <w:rPrChange w:id="117" w:author="Robin Dubiel" w:date="2020-06-10T13:51:00Z">
                    <w:rPr>
                      <w:b/>
                      <w:sz w:val="24"/>
                      <w:szCs w:val="24"/>
                    </w:rPr>
                  </w:rPrChange>
                </w:rPr>
                <w:delText xml:space="preserve">s </w:delText>
              </w:r>
            </w:del>
            <w:r w:rsidRPr="00811D67">
              <w:rPr>
                <w:b/>
                <w:sz w:val="24"/>
                <w:szCs w:val="24"/>
              </w:rPr>
              <w:t>pour </w:t>
            </w:r>
            <w:ins w:id="118" w:author="Robin Dubiel" w:date="2020-06-10T13:50:00Z">
              <w:r w:rsidRPr="00811D67">
                <w:rPr>
                  <w:b/>
                  <w:sz w:val="24"/>
                  <w:szCs w:val="24"/>
                </w:rPr>
                <w:t>v</w:t>
              </w:r>
              <w:r w:rsidRPr="00811D67">
                <w:rPr>
                  <w:rFonts w:cstheme="minorHAnsi"/>
                  <w:b/>
                  <w:sz w:val="24"/>
                  <w:szCs w:val="24"/>
                </w:rPr>
                <w:t>é</w:t>
              </w:r>
              <w:r w:rsidRPr="00811D67">
                <w:rPr>
                  <w:b/>
                  <w:sz w:val="24"/>
                  <w:szCs w:val="24"/>
                </w:rPr>
                <w:t>rifier et soutenir ma compr</w:t>
              </w:r>
              <w:r w:rsidRPr="00811D67">
                <w:rPr>
                  <w:rFonts w:cstheme="minorHAnsi"/>
                  <w:b/>
                  <w:sz w:val="24"/>
                  <w:szCs w:val="24"/>
                </w:rPr>
                <w:t>é</w:t>
              </w:r>
              <w:r w:rsidRPr="00811D67">
                <w:rPr>
                  <w:b/>
                  <w:sz w:val="24"/>
                  <w:szCs w:val="24"/>
                </w:rPr>
                <w:t xml:space="preserve">hension d’un message </w:t>
              </w:r>
            </w:ins>
            <w:ins w:id="119" w:author="Robin Dubiel" w:date="2020-06-10T13:51:00Z">
              <w:r w:rsidRPr="00811D67">
                <w:rPr>
                  <w:b/>
                  <w:sz w:val="24"/>
                  <w:szCs w:val="24"/>
                </w:rPr>
                <w:t>écrit</w:t>
              </w:r>
              <w:r>
                <w:rPr>
                  <w:b/>
                  <w:sz w:val="24"/>
                  <w:szCs w:val="24"/>
                </w:rPr>
                <w:t>.</w:t>
              </w:r>
            </w:ins>
            <w:del w:id="120" w:author="Robin Dubiel" w:date="2020-06-10T13:51:00Z">
              <w:r w:rsidRPr="00811D67" w:rsidDel="00811D67">
                <w:rPr>
                  <w:b/>
                  <w:sz w:val="24"/>
                  <w:szCs w:val="24"/>
                  <w:highlight w:val="yellow"/>
                  <w:rPrChange w:id="121" w:author="Robin Dubiel" w:date="2020-06-10T13:48:00Z">
                    <w:rPr>
                      <w:b/>
                      <w:sz w:val="24"/>
                      <w:szCs w:val="24"/>
                    </w:rPr>
                  </w:rPrChange>
                </w:rPr>
                <w:delText xml:space="preserve">: </w:delText>
              </w:r>
            </w:del>
          </w:p>
          <w:p w:rsidR="00922507" w:rsidRPr="00811D67" w:rsidDel="00811D67" w:rsidRDefault="00922507">
            <w:pPr>
              <w:rPr>
                <w:del w:id="122" w:author="Robin Dubiel" w:date="2020-06-10T13:51:00Z"/>
                <w:b/>
                <w:sz w:val="20"/>
                <w:szCs w:val="20"/>
                <w:highlight w:val="yellow"/>
                <w:rPrChange w:id="123" w:author="Robin Dubiel" w:date="2020-06-10T13:48:00Z">
                  <w:rPr>
                    <w:del w:id="124" w:author="Robin Dubiel" w:date="2020-06-10T13:51:00Z"/>
                    <w:b/>
                    <w:sz w:val="20"/>
                    <w:szCs w:val="20"/>
                  </w:rPr>
                </w:rPrChange>
              </w:rPr>
              <w:pPrChange w:id="125" w:author="Robin Dubiel" w:date="2020-06-10T13:51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  <w:del w:id="126" w:author="Robin Dubiel" w:date="2020-06-10T13:51:00Z">
              <w:r w:rsidRPr="00811D67" w:rsidDel="00811D67">
                <w:rPr>
                  <w:b/>
                  <w:sz w:val="20"/>
                  <w:szCs w:val="20"/>
                  <w:highlight w:val="yellow"/>
                  <w:rPrChange w:id="127" w:author="Robin Dubiel" w:date="2020-06-10T13:48:00Z">
                    <w:rPr>
                      <w:b/>
                      <w:sz w:val="20"/>
                      <w:szCs w:val="20"/>
                    </w:rPr>
                  </w:rPrChange>
                </w:rPr>
                <w:delText>S</w:delText>
              </w:r>
              <w:r w:rsidRPr="00811D67" w:rsidDel="00811D67">
                <w:rPr>
                  <w:rFonts w:cstheme="minorHAnsi"/>
                  <w:b/>
                  <w:sz w:val="20"/>
                  <w:szCs w:val="20"/>
                  <w:highlight w:val="yellow"/>
                  <w:rPrChange w:id="128" w:author="Robin Dubiel" w:date="2020-06-10T13:48:00Z">
                    <w:rPr>
                      <w:rFonts w:cstheme="minorHAnsi"/>
                      <w:b/>
                      <w:sz w:val="20"/>
                      <w:szCs w:val="20"/>
                    </w:rPr>
                  </w:rPrChange>
                </w:rPr>
                <w:delText>é</w:delText>
              </w:r>
              <w:r w:rsidRPr="00811D67" w:rsidDel="00811D67">
                <w:rPr>
                  <w:b/>
                  <w:sz w:val="20"/>
                  <w:szCs w:val="20"/>
                  <w:highlight w:val="yellow"/>
                  <w:rPrChange w:id="129" w:author="Robin Dubiel" w:date="2020-06-10T13:48:00Z">
                    <w:rPr>
                      <w:b/>
                      <w:sz w:val="20"/>
                      <w:szCs w:val="20"/>
                    </w:rPr>
                  </w:rPrChange>
                </w:rPr>
                <w:delText>lectionner les textes</w:delText>
              </w:r>
            </w:del>
          </w:p>
          <w:p w:rsidR="00922507" w:rsidRPr="00811D67" w:rsidDel="00811D67" w:rsidRDefault="00922507">
            <w:pPr>
              <w:rPr>
                <w:del w:id="130" w:author="Robin Dubiel" w:date="2020-06-10T13:51:00Z"/>
                <w:b/>
                <w:sz w:val="20"/>
                <w:szCs w:val="20"/>
                <w:highlight w:val="yellow"/>
                <w:rPrChange w:id="131" w:author="Robin Dubiel" w:date="2020-06-10T13:48:00Z">
                  <w:rPr>
                    <w:del w:id="132" w:author="Robin Dubiel" w:date="2020-06-10T13:51:00Z"/>
                    <w:b/>
                    <w:sz w:val="20"/>
                    <w:szCs w:val="20"/>
                  </w:rPr>
                </w:rPrChange>
              </w:rPr>
              <w:pPrChange w:id="133" w:author="Robin Dubiel" w:date="2020-06-10T13:51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  <w:del w:id="134" w:author="Robin Dubiel" w:date="2020-06-10T13:51:00Z">
              <w:r w:rsidRPr="00811D67" w:rsidDel="00811D67">
                <w:rPr>
                  <w:b/>
                  <w:sz w:val="20"/>
                  <w:szCs w:val="20"/>
                  <w:highlight w:val="yellow"/>
                  <w:rPrChange w:id="135" w:author="Robin Dubiel" w:date="2020-06-10T13:48:00Z">
                    <w:rPr>
                      <w:b/>
                      <w:sz w:val="20"/>
                      <w:szCs w:val="20"/>
                    </w:rPr>
                  </w:rPrChange>
                </w:rPr>
                <w:delText>Comprendre le message (</w:delText>
              </w:r>
              <w:r w:rsidRPr="00811D67" w:rsidDel="00811D67">
                <w:rPr>
                  <w:b/>
                  <w:sz w:val="18"/>
                  <w:szCs w:val="18"/>
                  <w:highlight w:val="yellow"/>
                  <w:rPrChange w:id="136" w:author="Robin Dubiel" w:date="2020-06-10T13:48:00Z">
                    <w:rPr>
                      <w:b/>
                      <w:sz w:val="18"/>
                      <w:szCs w:val="18"/>
                    </w:rPr>
                  </w:rPrChange>
                </w:rPr>
                <w:delText>Stratégies)</w:delText>
              </w:r>
            </w:del>
          </w:p>
          <w:p w:rsidR="00922507" w:rsidRPr="00811D67" w:rsidDel="00811D67" w:rsidRDefault="00922507">
            <w:pPr>
              <w:rPr>
                <w:del w:id="137" w:author="Robin Dubiel" w:date="2020-06-10T13:51:00Z"/>
                <w:b/>
                <w:sz w:val="20"/>
                <w:szCs w:val="20"/>
                <w:highlight w:val="yellow"/>
                <w:rPrChange w:id="138" w:author="Robin Dubiel" w:date="2020-06-10T13:48:00Z">
                  <w:rPr>
                    <w:del w:id="139" w:author="Robin Dubiel" w:date="2020-06-10T13:51:00Z"/>
                    <w:b/>
                    <w:sz w:val="20"/>
                    <w:szCs w:val="20"/>
                  </w:rPr>
                </w:rPrChange>
              </w:rPr>
              <w:pPrChange w:id="140" w:author="Robin Dubiel" w:date="2020-06-10T13:51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  <w:del w:id="141" w:author="Robin Dubiel" w:date="2020-06-10T13:51:00Z">
              <w:r w:rsidRPr="00811D67" w:rsidDel="00811D67">
                <w:rPr>
                  <w:rFonts w:cstheme="minorHAnsi"/>
                  <w:b/>
                  <w:sz w:val="20"/>
                  <w:szCs w:val="20"/>
                  <w:highlight w:val="yellow"/>
                  <w:rPrChange w:id="142" w:author="Robin Dubiel" w:date="2020-06-10T13:48:00Z">
                    <w:rPr>
                      <w:rFonts w:cstheme="minorHAnsi"/>
                      <w:b/>
                      <w:sz w:val="20"/>
                      <w:szCs w:val="20"/>
                    </w:rPr>
                  </w:rPrChange>
                </w:rPr>
                <w:delText>É</w:delText>
              </w:r>
              <w:r w:rsidRPr="00811D67" w:rsidDel="00811D67">
                <w:rPr>
                  <w:b/>
                  <w:sz w:val="20"/>
                  <w:szCs w:val="20"/>
                  <w:highlight w:val="yellow"/>
                  <w:rPrChange w:id="143" w:author="Robin Dubiel" w:date="2020-06-10T13:48:00Z">
                    <w:rPr>
                      <w:b/>
                      <w:sz w:val="20"/>
                      <w:szCs w:val="20"/>
                    </w:rPr>
                  </w:rPrChange>
                </w:rPr>
                <w:delText>tablir les liens</w:delText>
              </w:r>
            </w:del>
          </w:p>
          <w:p w:rsidR="00922507" w:rsidRPr="0002187E" w:rsidRDefault="00922507">
            <w:pPr>
              <w:rPr>
                <w:b/>
                <w:sz w:val="24"/>
                <w:szCs w:val="24"/>
              </w:rPr>
              <w:pPrChange w:id="144" w:author="Robin Dubiel" w:date="2020-06-10T13:51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  <w:del w:id="145" w:author="Robin Dubiel" w:date="2020-06-10T13:51:00Z">
              <w:r w:rsidRPr="00811D67" w:rsidDel="00811D67">
                <w:rPr>
                  <w:rFonts w:cstheme="minorHAnsi"/>
                  <w:b/>
                  <w:sz w:val="20"/>
                  <w:szCs w:val="20"/>
                  <w:highlight w:val="yellow"/>
                  <w:rPrChange w:id="146" w:author="Robin Dubiel" w:date="2020-06-10T13:48:00Z">
                    <w:rPr>
                      <w:rFonts w:cstheme="minorHAnsi"/>
                      <w:b/>
                      <w:sz w:val="20"/>
                      <w:szCs w:val="20"/>
                    </w:rPr>
                  </w:rPrChange>
                </w:rPr>
                <w:delText>Réfléchir sur mes compétence</w:delText>
              </w:r>
              <w:r w:rsidRPr="00445149" w:rsidDel="00811D67">
                <w:rPr>
                  <w:rFonts w:cstheme="minorHAnsi"/>
                  <w:b/>
                  <w:sz w:val="20"/>
                  <w:szCs w:val="20"/>
                </w:rPr>
                <w:delText>s</w:delText>
              </w:r>
            </w:del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922507" w:rsidRPr="00186CF3" w:rsidRDefault="009225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</w:t>
            </w:r>
            <w:r>
              <w:rPr>
                <w:rFonts w:cstheme="minorHAnsi"/>
                <w:b/>
                <w:sz w:val="18"/>
                <w:szCs w:val="18"/>
              </w:rPr>
              <w:t>é</w:t>
            </w:r>
            <w:r>
              <w:rPr>
                <w:b/>
                <w:sz w:val="18"/>
                <w:szCs w:val="18"/>
              </w:rPr>
              <w:t>lectionner une vari</w:t>
            </w:r>
            <w:r>
              <w:rPr>
                <w:rFonts w:cstheme="minorHAnsi"/>
                <w:b/>
                <w:sz w:val="18"/>
                <w:szCs w:val="18"/>
              </w:rPr>
              <w:t>é</w:t>
            </w:r>
            <w:r>
              <w:rPr>
                <w:b/>
                <w:sz w:val="18"/>
                <w:szCs w:val="18"/>
              </w:rPr>
              <w:t>t</w:t>
            </w:r>
            <w:r>
              <w:rPr>
                <w:rFonts w:cstheme="minorHAnsi"/>
                <w:b/>
                <w:sz w:val="18"/>
                <w:szCs w:val="18"/>
              </w:rPr>
              <w:t>é</w:t>
            </w:r>
            <w:r>
              <w:rPr>
                <w:b/>
                <w:sz w:val="18"/>
                <w:szCs w:val="18"/>
              </w:rPr>
              <w:t xml:space="preserve"> de textes </w:t>
            </w:r>
            <w:del w:id="147" w:author="Robin Dubiel" w:date="2020-06-10T14:02:00Z">
              <w:r w:rsidRPr="0002187E" w:rsidDel="00850A73">
                <w:rPr>
                  <w:b/>
                  <w:i/>
                  <w:sz w:val="18"/>
                  <w:szCs w:val="18"/>
                </w:rPr>
                <w:delText xml:space="preserve">correspondant </w:delText>
              </w:r>
              <w:r w:rsidRPr="0002187E" w:rsidDel="00850A73">
                <w:rPr>
                  <w:rFonts w:cstheme="minorHAnsi"/>
                  <w:b/>
                  <w:i/>
                  <w:sz w:val="18"/>
                  <w:szCs w:val="18"/>
                </w:rPr>
                <w:delText>à</w:delText>
              </w:r>
              <w:r w:rsidRPr="0002187E" w:rsidDel="00850A73">
                <w:rPr>
                  <w:b/>
                  <w:i/>
                  <w:sz w:val="18"/>
                  <w:szCs w:val="18"/>
                </w:rPr>
                <w:delText xml:space="preserve"> ses habilet</w:delText>
              </w:r>
              <w:r w:rsidRPr="0002187E" w:rsidDel="00850A73">
                <w:rPr>
                  <w:rFonts w:cstheme="minorHAnsi"/>
                  <w:b/>
                  <w:i/>
                  <w:sz w:val="18"/>
                  <w:szCs w:val="18"/>
                </w:rPr>
                <w:delText>é</w:delText>
              </w:r>
              <w:r w:rsidRPr="0002187E" w:rsidDel="00850A73">
                <w:rPr>
                  <w:b/>
                  <w:i/>
                  <w:sz w:val="18"/>
                  <w:szCs w:val="18"/>
                </w:rPr>
                <w:delText xml:space="preserve">s et </w:delText>
              </w:r>
              <w:r w:rsidRPr="0002187E" w:rsidDel="00850A73">
                <w:rPr>
                  <w:rFonts w:cstheme="minorHAnsi"/>
                  <w:b/>
                  <w:i/>
                  <w:sz w:val="18"/>
                  <w:szCs w:val="18"/>
                </w:rPr>
                <w:delText>à</w:delText>
              </w:r>
              <w:r w:rsidRPr="0002187E" w:rsidDel="00850A73">
                <w:rPr>
                  <w:b/>
                  <w:i/>
                  <w:sz w:val="18"/>
                  <w:szCs w:val="18"/>
                </w:rPr>
                <w:delText xml:space="preserve"> son intention de lecture</w:delText>
              </w:r>
            </w:del>
          </w:p>
        </w:tc>
        <w:tc>
          <w:tcPr>
            <w:tcW w:w="2490" w:type="dxa"/>
          </w:tcPr>
          <w:p w:rsidR="00922507" w:rsidRPr="00850A73" w:rsidDel="00850A73" w:rsidRDefault="00922507" w:rsidP="0002187E">
            <w:pPr>
              <w:rPr>
                <w:del w:id="148" w:author="Robin Dubiel" w:date="2020-06-10T13:58:00Z"/>
                <w:sz w:val="20"/>
                <w:szCs w:val="20"/>
              </w:rPr>
            </w:pPr>
          </w:p>
          <w:p w:rsidR="00922507" w:rsidRPr="00850A73" w:rsidDel="00850A73" w:rsidRDefault="00922507" w:rsidP="0002187E">
            <w:pPr>
              <w:rPr>
                <w:del w:id="149" w:author="Robin Dubiel" w:date="2020-06-10T13:58:00Z"/>
                <w:sz w:val="20"/>
                <w:szCs w:val="20"/>
              </w:rPr>
            </w:pPr>
          </w:p>
          <w:p w:rsidR="00922507" w:rsidRPr="00850A73" w:rsidDel="00850A73" w:rsidRDefault="00922507" w:rsidP="0002187E">
            <w:pPr>
              <w:rPr>
                <w:del w:id="150" w:author="Robin Dubiel" w:date="2020-06-10T13:58:00Z"/>
                <w:sz w:val="20"/>
                <w:szCs w:val="20"/>
              </w:rPr>
            </w:pPr>
          </w:p>
          <w:p w:rsidR="00922507" w:rsidRPr="00850A73" w:rsidDel="00850A73" w:rsidRDefault="00922507" w:rsidP="0002187E">
            <w:pPr>
              <w:rPr>
                <w:del w:id="151" w:author="Robin Dubiel" w:date="2020-06-10T13:58:00Z"/>
                <w:sz w:val="20"/>
                <w:szCs w:val="20"/>
              </w:rPr>
            </w:pPr>
          </w:p>
          <w:p w:rsidR="00922507" w:rsidRPr="00850A73" w:rsidRDefault="00922507" w:rsidP="0002187E">
            <w:pPr>
              <w:rPr>
                <w:sz w:val="20"/>
                <w:szCs w:val="20"/>
              </w:rPr>
            </w:pPr>
          </w:p>
          <w:p w:rsidR="00922507" w:rsidRPr="00A02019" w:rsidRDefault="00922507" w:rsidP="0002187E">
            <w:pPr>
              <w:pStyle w:val="ListParagraph"/>
              <w:numPr>
                <w:ilvl w:val="0"/>
                <w:numId w:val="3"/>
              </w:numPr>
              <w:rPr>
                <w:ins w:id="152" w:author="Robin Dubiel" w:date="2020-06-10T13:56:00Z"/>
                <w:sz w:val="20"/>
                <w:szCs w:val="20"/>
                <w:rPrChange w:id="153" w:author="Robin Dubiel" w:date="2020-06-11T11:14:00Z">
                  <w:rPr>
                    <w:ins w:id="154" w:author="Robin Dubiel" w:date="2020-06-10T13:56:00Z"/>
                    <w:b/>
                    <w:sz w:val="18"/>
                    <w:szCs w:val="18"/>
                  </w:rPr>
                </w:rPrChange>
              </w:rPr>
            </w:pPr>
            <w:ins w:id="155" w:author="Robin Dubiel" w:date="2020-06-10T13:57:00Z">
              <w:r w:rsidRPr="00A02019">
                <w:rPr>
                  <w:sz w:val="20"/>
                  <w:szCs w:val="20"/>
                  <w:rPrChange w:id="156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Je fais le </w:t>
              </w:r>
            </w:ins>
            <w:ins w:id="157" w:author="Robin Dubiel" w:date="2020-06-10T13:58:00Z">
              <w:r w:rsidRPr="00A02019">
                <w:rPr>
                  <w:sz w:val="20"/>
                  <w:szCs w:val="20"/>
                  <w:rPrChange w:id="158" w:author="Robin Dubiel" w:date="2020-06-11T11:14:00Z">
                    <w:rPr>
                      <w:sz w:val="18"/>
                      <w:szCs w:val="18"/>
                    </w:rPr>
                  </w:rPrChange>
                </w:rPr>
                <w:t>survol</w:t>
              </w:r>
            </w:ins>
            <w:del w:id="159" w:author="Robin Dubiel" w:date="2020-06-10T13:57:00Z">
              <w:r w:rsidRPr="00A02019" w:rsidDel="00850A73">
                <w:rPr>
                  <w:sz w:val="20"/>
                  <w:szCs w:val="20"/>
                  <w:rPrChange w:id="160" w:author="Robin Dubiel" w:date="2020-06-11T11:14:00Z">
                    <w:rPr>
                      <w:sz w:val="18"/>
                      <w:szCs w:val="18"/>
                    </w:rPr>
                  </w:rPrChange>
                </w:rPr>
                <w:delText>J’utilise</w:delText>
              </w:r>
            </w:del>
            <w:r w:rsidRPr="00A02019">
              <w:rPr>
                <w:sz w:val="20"/>
                <w:szCs w:val="20"/>
                <w:rPrChange w:id="161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</w:t>
            </w:r>
            <w:ins w:id="162" w:author="Robin Dubiel" w:date="2020-06-10T13:58:00Z">
              <w:r w:rsidRPr="00A02019">
                <w:rPr>
                  <w:sz w:val="20"/>
                  <w:szCs w:val="20"/>
                  <w:rPrChange w:id="163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de </w:t>
              </w:r>
            </w:ins>
            <w:r w:rsidRPr="00A02019">
              <w:rPr>
                <w:sz w:val="20"/>
                <w:szCs w:val="20"/>
                <w:rPrChange w:id="164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quelques parties du texte avant de faire un choix, </w:t>
            </w:r>
            <w:r w:rsidRPr="00A02019">
              <w:rPr>
                <w:b/>
                <w:sz w:val="20"/>
                <w:szCs w:val="20"/>
                <w:rPrChange w:id="165" w:author="Robin Dubiel" w:date="2020-06-11T11:14:00Z">
                  <w:rPr>
                    <w:b/>
                    <w:sz w:val="18"/>
                    <w:szCs w:val="18"/>
                  </w:rPr>
                </w:rPrChange>
              </w:rPr>
              <w:t>avec de l’aide.</w:t>
            </w:r>
          </w:p>
          <w:p w:rsidR="00922507" w:rsidRPr="00850A73" w:rsidRDefault="00922507">
            <w:pPr>
              <w:rPr>
                <w:ins w:id="166" w:author="Robin Dubiel" w:date="2020-06-10T13:56:00Z"/>
                <w:sz w:val="20"/>
                <w:szCs w:val="20"/>
              </w:rPr>
              <w:pPrChange w:id="167" w:author="Robin Dubiel" w:date="2020-06-10T13:56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168" w:author="Robin Dubiel" w:date="2020-06-10T13:56:00Z"/>
                <w:sz w:val="20"/>
                <w:szCs w:val="20"/>
              </w:rPr>
              <w:pPrChange w:id="169" w:author="Robin Dubiel" w:date="2020-06-10T13:56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170" w:author="Robin Dubiel" w:date="2020-06-10T13:56:00Z"/>
                <w:sz w:val="20"/>
                <w:szCs w:val="20"/>
              </w:rPr>
              <w:pPrChange w:id="171" w:author="Robin Dubiel" w:date="2020-06-10T13:56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172" w:author="Robin Dubiel" w:date="2020-06-10T13:56:00Z"/>
                <w:sz w:val="20"/>
                <w:szCs w:val="20"/>
              </w:rPr>
              <w:pPrChange w:id="173" w:author="Robin Dubiel" w:date="2020-06-10T13:56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174" w:author="Robin Dubiel" w:date="2020-06-10T14:02:00Z">
                  <w:rPr/>
                </w:rPrChange>
              </w:rPr>
            </w:pPr>
            <w:ins w:id="175" w:author="Robin Dubiel" w:date="2020-06-10T13:56:00Z">
              <w:r w:rsidRPr="00850A73">
                <w:rPr>
                  <w:sz w:val="20"/>
                  <w:szCs w:val="20"/>
                  <w:rPrChange w:id="176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Je peux prendre la d</w:t>
              </w:r>
              <w:r w:rsidRPr="00850A73">
                <w:rPr>
                  <w:rFonts w:cstheme="minorHAnsi"/>
                  <w:sz w:val="20"/>
                  <w:szCs w:val="20"/>
                  <w:rPrChange w:id="177" w:author="Robin Dubiel" w:date="2020-06-10T14:02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850A73">
                <w:rPr>
                  <w:sz w:val="20"/>
                  <w:szCs w:val="20"/>
                  <w:rPrChange w:id="178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cision de lire ou non le texte pour le plaisir or pour me renseigner</w:t>
              </w:r>
              <w:r w:rsidRPr="00850A73">
                <w:rPr>
                  <w:b/>
                  <w:sz w:val="18"/>
                  <w:szCs w:val="18"/>
                </w:rPr>
                <w:t xml:space="preserve"> avec de l’aide</w:t>
              </w:r>
              <w:r w:rsidRPr="00850A73">
                <w:rPr>
                  <w:sz w:val="20"/>
                  <w:szCs w:val="20"/>
                  <w:rPrChange w:id="179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</w:tcPr>
          <w:p w:rsidR="00922507" w:rsidRPr="00850A73" w:rsidDel="00850A73" w:rsidRDefault="00922507" w:rsidP="0002187E">
            <w:pPr>
              <w:pStyle w:val="ListParagraph"/>
              <w:numPr>
                <w:ilvl w:val="0"/>
                <w:numId w:val="6"/>
              </w:numPr>
              <w:rPr>
                <w:del w:id="180" w:author="Robin Dubiel" w:date="2020-06-10T13:57:00Z"/>
                <w:sz w:val="20"/>
                <w:szCs w:val="20"/>
              </w:rPr>
            </w:pPr>
            <w:del w:id="181" w:author="Robin Dubiel" w:date="2020-06-10T13:57:00Z">
              <w:r w:rsidRPr="00850A73" w:rsidDel="00850A73">
                <w:rPr>
                  <w:sz w:val="20"/>
                  <w:szCs w:val="20"/>
                  <w:rPrChange w:id="182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delText>Je peux identifier quelques intentions de lecture.</w:delText>
              </w:r>
            </w:del>
          </w:p>
          <w:p w:rsidR="00922507" w:rsidRPr="00850A73" w:rsidDel="00850A73" w:rsidRDefault="00922507" w:rsidP="0002187E">
            <w:pPr>
              <w:rPr>
                <w:del w:id="183" w:author="Robin Dubiel" w:date="2020-06-10T13:58:00Z"/>
                <w:sz w:val="20"/>
                <w:szCs w:val="20"/>
              </w:rPr>
            </w:pPr>
          </w:p>
          <w:p w:rsidR="00922507" w:rsidRPr="00850A73" w:rsidRDefault="00922507" w:rsidP="0002187E">
            <w:pPr>
              <w:rPr>
                <w:sz w:val="20"/>
                <w:szCs w:val="20"/>
              </w:rPr>
            </w:pPr>
          </w:p>
          <w:p w:rsidR="00922507" w:rsidRPr="00A02019" w:rsidRDefault="00922507" w:rsidP="0002187E">
            <w:pPr>
              <w:pStyle w:val="ListParagraph"/>
              <w:numPr>
                <w:ilvl w:val="0"/>
                <w:numId w:val="6"/>
              </w:numPr>
              <w:rPr>
                <w:ins w:id="184" w:author="Robin Dubiel" w:date="2020-06-10T13:55:00Z"/>
                <w:sz w:val="20"/>
                <w:szCs w:val="20"/>
                <w:rPrChange w:id="185" w:author="Robin Dubiel" w:date="2020-06-11T11:14:00Z">
                  <w:rPr>
                    <w:ins w:id="186" w:author="Robin Dubiel" w:date="2020-06-10T13:55:00Z"/>
                    <w:sz w:val="18"/>
                    <w:szCs w:val="18"/>
                  </w:rPr>
                </w:rPrChange>
              </w:rPr>
            </w:pPr>
            <w:r w:rsidRPr="00A02019">
              <w:rPr>
                <w:sz w:val="20"/>
                <w:szCs w:val="20"/>
                <w:rPrChange w:id="187" w:author="Robin Dubiel" w:date="2020-06-11T11:14:00Z">
                  <w:rPr>
                    <w:sz w:val="18"/>
                    <w:szCs w:val="18"/>
                  </w:rPr>
                </w:rPrChange>
              </w:rPr>
              <w:t>J</w:t>
            </w:r>
            <w:ins w:id="188" w:author="Robin Dubiel" w:date="2020-06-10T13:57:00Z">
              <w:r w:rsidRPr="00A02019">
                <w:rPr>
                  <w:sz w:val="20"/>
                  <w:szCs w:val="20"/>
                  <w:rPrChange w:id="189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e fais le </w:t>
              </w:r>
            </w:ins>
            <w:ins w:id="190" w:author="Robin Dubiel" w:date="2020-06-10T13:58:00Z">
              <w:r w:rsidRPr="00A02019">
                <w:rPr>
                  <w:sz w:val="20"/>
                  <w:szCs w:val="20"/>
                  <w:rPrChange w:id="191" w:author="Robin Dubiel" w:date="2020-06-11T11:14:00Z">
                    <w:rPr>
                      <w:sz w:val="18"/>
                      <w:szCs w:val="18"/>
                    </w:rPr>
                  </w:rPrChange>
                </w:rPr>
                <w:t>survol</w:t>
              </w:r>
            </w:ins>
            <w:ins w:id="192" w:author="Robin Dubiel" w:date="2020-06-10T13:57:00Z">
              <w:r w:rsidRPr="00A02019">
                <w:rPr>
                  <w:sz w:val="20"/>
                  <w:szCs w:val="20"/>
                  <w:rPrChange w:id="193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 de</w:t>
              </w:r>
            </w:ins>
            <w:del w:id="194" w:author="Robin Dubiel" w:date="2020-06-10T13:57:00Z">
              <w:r w:rsidRPr="00A02019" w:rsidDel="00850A73">
                <w:rPr>
                  <w:sz w:val="20"/>
                  <w:szCs w:val="20"/>
                  <w:rPrChange w:id="195" w:author="Robin Dubiel" w:date="2020-06-11T11:14:00Z">
                    <w:rPr>
                      <w:sz w:val="18"/>
                      <w:szCs w:val="18"/>
                    </w:rPr>
                  </w:rPrChange>
                </w:rPr>
                <w:delText>’utilise</w:delText>
              </w:r>
            </w:del>
            <w:r w:rsidRPr="00A02019">
              <w:rPr>
                <w:sz w:val="20"/>
                <w:szCs w:val="20"/>
                <w:rPrChange w:id="196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</w:t>
            </w:r>
            <w:r w:rsidRPr="00A02019">
              <w:rPr>
                <w:b/>
                <w:sz w:val="20"/>
                <w:szCs w:val="20"/>
                <w:rPrChange w:id="197" w:author="Robin Dubiel" w:date="2020-06-11T11:14:00Z">
                  <w:rPr>
                    <w:b/>
                    <w:sz w:val="18"/>
                    <w:szCs w:val="18"/>
                  </w:rPr>
                </w:rPrChange>
              </w:rPr>
              <w:t>quelques parties</w:t>
            </w:r>
            <w:r w:rsidRPr="00A02019">
              <w:rPr>
                <w:sz w:val="20"/>
                <w:szCs w:val="20"/>
                <w:rPrChange w:id="198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du texte avant de faire un choix.</w:t>
            </w:r>
          </w:p>
          <w:p w:rsidR="00922507" w:rsidRPr="00850A73" w:rsidRDefault="00922507">
            <w:pPr>
              <w:rPr>
                <w:ins w:id="199" w:author="Robin Dubiel" w:date="2020-06-10T13:55:00Z"/>
                <w:sz w:val="20"/>
                <w:szCs w:val="20"/>
              </w:rPr>
              <w:pPrChange w:id="200" w:author="Robin Dubiel" w:date="2020-06-10T13:55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201" w:author="Robin Dubiel" w:date="2020-06-10T13:55:00Z"/>
                <w:sz w:val="20"/>
                <w:szCs w:val="20"/>
              </w:rPr>
              <w:pPrChange w:id="202" w:author="Robin Dubiel" w:date="2020-06-10T13:55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203" w:author="Robin Dubiel" w:date="2020-06-10T13:55:00Z"/>
                <w:sz w:val="20"/>
                <w:szCs w:val="20"/>
              </w:rPr>
              <w:pPrChange w:id="204" w:author="Robin Dubiel" w:date="2020-06-10T13:55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205" w:author="Robin Dubiel" w:date="2020-06-10T13:55:00Z"/>
                <w:sz w:val="20"/>
                <w:szCs w:val="20"/>
              </w:rPr>
              <w:pPrChange w:id="206" w:author="Robin Dubiel" w:date="2020-06-10T13:55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rPrChange w:id="207" w:author="Robin Dubiel" w:date="2020-06-10T14:02:00Z">
                  <w:rPr/>
                </w:rPrChange>
              </w:rPr>
            </w:pPr>
            <w:ins w:id="208" w:author="Robin Dubiel" w:date="2020-06-10T13:55:00Z">
              <w:r w:rsidRPr="00850A73">
                <w:rPr>
                  <w:sz w:val="20"/>
                  <w:szCs w:val="20"/>
                  <w:rPrChange w:id="209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</w:t>
              </w:r>
              <w:r w:rsidRPr="00A02019">
                <w:rPr>
                  <w:b/>
                  <w:sz w:val="20"/>
                  <w:szCs w:val="20"/>
                  <w:rPrChange w:id="210" w:author="Robin Dubiel" w:date="2020-06-11T11:15:00Z">
                    <w:rPr>
                      <w:i/>
                      <w:sz w:val="20"/>
                      <w:szCs w:val="20"/>
                    </w:rPr>
                  </w:rPrChange>
                </w:rPr>
                <w:t>prendre la d</w:t>
              </w:r>
              <w:r w:rsidRPr="00A02019">
                <w:rPr>
                  <w:rFonts w:cstheme="minorHAnsi"/>
                  <w:b/>
                  <w:sz w:val="20"/>
                  <w:szCs w:val="20"/>
                  <w:rPrChange w:id="211" w:author="Robin Dubiel" w:date="2020-06-11T11:15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A02019">
                <w:rPr>
                  <w:b/>
                  <w:sz w:val="20"/>
                  <w:szCs w:val="20"/>
                  <w:rPrChange w:id="212" w:author="Robin Dubiel" w:date="2020-06-11T11:15:00Z">
                    <w:rPr>
                      <w:i/>
                      <w:sz w:val="20"/>
                      <w:szCs w:val="20"/>
                    </w:rPr>
                  </w:rPrChange>
                </w:rPr>
                <w:t>cision de lire ou non</w:t>
              </w:r>
              <w:r w:rsidRPr="00850A73">
                <w:rPr>
                  <w:sz w:val="20"/>
                  <w:szCs w:val="20"/>
                  <w:rPrChange w:id="213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 xml:space="preserve"> le texte pour le plaisir or pour me renseigner.</w:t>
              </w:r>
            </w:ins>
          </w:p>
        </w:tc>
        <w:tc>
          <w:tcPr>
            <w:tcW w:w="2491" w:type="dxa"/>
            <w:shd w:val="clear" w:color="auto" w:fill="F2DBDB" w:themeFill="accent2" w:themeFillTint="33"/>
          </w:tcPr>
          <w:p w:rsidR="00922507" w:rsidRPr="00850A73" w:rsidDel="00850A73" w:rsidRDefault="00922507" w:rsidP="00C85CFB">
            <w:pPr>
              <w:pStyle w:val="ListParagraph"/>
              <w:numPr>
                <w:ilvl w:val="0"/>
                <w:numId w:val="5"/>
              </w:numPr>
              <w:rPr>
                <w:del w:id="214" w:author="Robin Dubiel" w:date="2020-06-10T13:57:00Z"/>
                <w:sz w:val="20"/>
                <w:szCs w:val="20"/>
              </w:rPr>
            </w:pPr>
            <w:del w:id="215" w:author="Robin Dubiel" w:date="2020-06-10T13:57:00Z">
              <w:r w:rsidRPr="00850A73" w:rsidDel="00850A73">
                <w:rPr>
                  <w:sz w:val="20"/>
                  <w:szCs w:val="20"/>
                  <w:rPrChange w:id="216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delText>Je peux d</w:delText>
              </w:r>
              <w:r w:rsidRPr="00850A73" w:rsidDel="00850A73">
                <w:rPr>
                  <w:rFonts w:cstheme="minorHAnsi"/>
                  <w:sz w:val="20"/>
                  <w:szCs w:val="20"/>
                  <w:rPrChange w:id="217" w:author="Robin Dubiel" w:date="2020-06-10T14:02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850A73" w:rsidDel="00850A73">
                <w:rPr>
                  <w:sz w:val="20"/>
                  <w:szCs w:val="20"/>
                  <w:rPrChange w:id="218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delText>terminer mon intention de lecture (a)</w:delText>
              </w:r>
            </w:del>
          </w:p>
          <w:p w:rsidR="00922507" w:rsidRPr="00850A73" w:rsidDel="00850A73" w:rsidRDefault="00922507" w:rsidP="0002187E">
            <w:pPr>
              <w:pStyle w:val="ListParagraph"/>
              <w:ind w:left="360"/>
              <w:rPr>
                <w:del w:id="219" w:author="Robin Dubiel" w:date="2020-06-10T13:58:00Z"/>
                <w:sz w:val="20"/>
                <w:szCs w:val="20"/>
              </w:rPr>
            </w:pPr>
          </w:p>
          <w:p w:rsidR="00922507" w:rsidRPr="00850A73" w:rsidRDefault="00922507">
            <w:pPr>
              <w:rPr>
                <w:sz w:val="20"/>
                <w:szCs w:val="20"/>
                <w:rPrChange w:id="220" w:author="Robin Dubiel" w:date="2020-06-10T14:02:00Z">
                  <w:rPr/>
                </w:rPrChange>
              </w:rPr>
              <w:pPrChange w:id="221" w:author="Robin Dubiel" w:date="2020-06-10T13:58:00Z">
                <w:pPr>
                  <w:pStyle w:val="ListParagraph"/>
                  <w:ind w:left="360"/>
                </w:pPr>
              </w:pPrChange>
            </w:pPr>
          </w:p>
          <w:p w:rsidR="00922507" w:rsidRPr="00A02019" w:rsidRDefault="00922507" w:rsidP="0002187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222" w:author="Robin Dubiel" w:date="2020-06-11T11:14:00Z">
                  <w:rPr>
                    <w:sz w:val="18"/>
                    <w:szCs w:val="18"/>
                  </w:rPr>
                </w:rPrChange>
              </w:rPr>
            </w:pPr>
            <w:del w:id="223" w:author="Robin Dubiel" w:date="2020-06-10T13:56:00Z">
              <w:r w:rsidRPr="00A02019" w:rsidDel="00850A73">
                <w:rPr>
                  <w:sz w:val="20"/>
                  <w:szCs w:val="20"/>
                  <w:rPrChange w:id="224" w:author="Robin Dubiel" w:date="2020-06-11T11:14:00Z">
                    <w:rPr>
                      <w:sz w:val="18"/>
                      <w:szCs w:val="18"/>
                    </w:rPr>
                  </w:rPrChange>
                </w:rPr>
                <w:delText xml:space="preserve">J’utilise </w:delText>
              </w:r>
            </w:del>
            <w:ins w:id="225" w:author="Robin Dubiel" w:date="2020-06-10T13:56:00Z">
              <w:r w:rsidRPr="00A02019">
                <w:rPr>
                  <w:sz w:val="20"/>
                  <w:szCs w:val="20"/>
                  <w:rPrChange w:id="226" w:author="Robin Dubiel" w:date="2020-06-11T11:14:00Z">
                    <w:rPr>
                      <w:sz w:val="18"/>
                      <w:szCs w:val="18"/>
                    </w:rPr>
                  </w:rPrChange>
                </w:rPr>
                <w:t>Je</w:t>
              </w:r>
            </w:ins>
            <w:ins w:id="227" w:author="Robin Dubiel" w:date="2020-06-10T13:57:00Z">
              <w:r w:rsidRPr="00A02019">
                <w:rPr>
                  <w:sz w:val="20"/>
                  <w:szCs w:val="20"/>
                  <w:rPrChange w:id="228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 </w:t>
              </w:r>
              <w:r w:rsidRPr="00A02019">
                <w:rPr>
                  <w:b/>
                  <w:sz w:val="20"/>
                  <w:szCs w:val="20"/>
                  <w:rPrChange w:id="229" w:author="Robin Dubiel" w:date="2020-06-11T11:14:00Z">
                    <w:rPr>
                      <w:sz w:val="18"/>
                      <w:szCs w:val="18"/>
                    </w:rPr>
                  </w:rPrChange>
                </w:rPr>
                <w:t>fais le</w:t>
              </w:r>
            </w:ins>
            <w:ins w:id="230" w:author="Robin Dubiel" w:date="2020-06-10T13:56:00Z">
              <w:r w:rsidRPr="00A02019">
                <w:rPr>
                  <w:b/>
                  <w:sz w:val="20"/>
                  <w:szCs w:val="20"/>
                  <w:rPrChange w:id="231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ins w:id="232" w:author="Robin Dubiel" w:date="2020-06-10T13:58:00Z">
              <w:r w:rsidRPr="00A02019">
                <w:rPr>
                  <w:b/>
                  <w:sz w:val="20"/>
                  <w:szCs w:val="20"/>
                  <w:rPrChange w:id="233" w:author="Robin Dubiel" w:date="2020-06-11T11:14:00Z">
                    <w:rPr>
                      <w:sz w:val="18"/>
                      <w:szCs w:val="18"/>
                    </w:rPr>
                  </w:rPrChange>
                </w:rPr>
                <w:t>survol</w:t>
              </w:r>
            </w:ins>
            <w:ins w:id="234" w:author="Robin Dubiel" w:date="2020-06-10T13:57:00Z">
              <w:r w:rsidRPr="00A02019">
                <w:rPr>
                  <w:b/>
                  <w:sz w:val="20"/>
                  <w:szCs w:val="20"/>
                  <w:rPrChange w:id="235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 de</w:t>
              </w:r>
            </w:ins>
            <w:ins w:id="236" w:author="Robin Dubiel" w:date="2020-06-10T13:56:00Z">
              <w:r w:rsidRPr="00A02019">
                <w:rPr>
                  <w:b/>
                  <w:sz w:val="20"/>
                  <w:szCs w:val="20"/>
                  <w:rPrChange w:id="237" w:author="Robin Dubiel" w:date="2020-06-11T11:14:00Z">
                    <w:rPr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r w:rsidRPr="00A02019">
              <w:rPr>
                <w:b/>
                <w:sz w:val="20"/>
                <w:szCs w:val="20"/>
                <w:rPrChange w:id="238" w:author="Robin Dubiel" w:date="2020-06-11T11:14:00Z">
                  <w:rPr>
                    <w:b/>
                    <w:sz w:val="18"/>
                    <w:szCs w:val="18"/>
                  </w:rPr>
                </w:rPrChange>
              </w:rPr>
              <w:t>plusieurs</w:t>
            </w:r>
            <w:r w:rsidRPr="00A02019">
              <w:rPr>
                <w:b/>
                <w:sz w:val="20"/>
                <w:szCs w:val="20"/>
                <w:rPrChange w:id="239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parties du texte</w:t>
            </w:r>
            <w:r w:rsidRPr="00A02019">
              <w:rPr>
                <w:sz w:val="20"/>
                <w:szCs w:val="20"/>
                <w:rPrChange w:id="240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avant de faire un choix </w:t>
            </w:r>
            <w:r w:rsidRPr="00A02019">
              <w:rPr>
                <w:sz w:val="18"/>
                <w:szCs w:val="18"/>
                <w:rPrChange w:id="241" w:author="Robin Dubiel" w:date="2020-06-11T11:14:00Z">
                  <w:rPr>
                    <w:i/>
                    <w:sz w:val="18"/>
                    <w:szCs w:val="18"/>
                  </w:rPr>
                </w:rPrChange>
              </w:rPr>
              <w:t>(tel que</w:t>
            </w:r>
            <w:r w:rsidRPr="00A02019">
              <w:rPr>
                <w:b/>
                <w:sz w:val="18"/>
                <w:szCs w:val="18"/>
                <w:rPrChange w:id="242" w:author="Robin Dubiel" w:date="2020-06-11T11:14:00Z">
                  <w:rPr>
                    <w:b/>
                    <w:i/>
                    <w:sz w:val="24"/>
                    <w:szCs w:val="24"/>
                  </w:rPr>
                </w:rPrChange>
              </w:rPr>
              <w:t xml:space="preserve"> </w:t>
            </w:r>
            <w:r w:rsidRPr="00A02019">
              <w:rPr>
                <w:sz w:val="18"/>
                <w:szCs w:val="18"/>
                <w:rPrChange w:id="243" w:author="Robin Dubiel" w:date="2020-06-11T11:14:00Z">
                  <w:rPr>
                    <w:i/>
                    <w:sz w:val="18"/>
                    <w:szCs w:val="18"/>
                  </w:rPr>
                </w:rPrChange>
              </w:rPr>
              <w:t>la table de matière, l’index, les titres de chapitre, ou la 4e de couverture).</w:t>
            </w:r>
          </w:p>
          <w:p w:rsidR="00922507" w:rsidRPr="00850A73" w:rsidRDefault="00922507" w:rsidP="0002187E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22507" w:rsidRDefault="00922507" w:rsidP="00C85CFB">
            <w:pPr>
              <w:pStyle w:val="ListParagraph"/>
              <w:numPr>
                <w:ilvl w:val="0"/>
                <w:numId w:val="5"/>
              </w:numPr>
              <w:rPr>
                <w:ins w:id="244" w:author="Robin Dubiel" w:date="2020-06-11T11:15:00Z"/>
                <w:sz w:val="20"/>
                <w:szCs w:val="20"/>
              </w:rPr>
            </w:pPr>
            <w:r w:rsidRPr="00850A73">
              <w:rPr>
                <w:sz w:val="20"/>
                <w:szCs w:val="20"/>
                <w:rPrChange w:id="245" w:author="Robin Dubiel" w:date="2020-06-10T14:02:00Z">
                  <w:rPr>
                    <w:i/>
                    <w:sz w:val="20"/>
                    <w:szCs w:val="20"/>
                  </w:rPr>
                </w:rPrChange>
              </w:rPr>
              <w:t xml:space="preserve">Je </w:t>
            </w:r>
            <w:r w:rsidRPr="00A02019">
              <w:rPr>
                <w:b/>
                <w:sz w:val="20"/>
                <w:szCs w:val="20"/>
                <w:rPrChange w:id="246" w:author="Robin Dubiel" w:date="2020-06-11T11:15:00Z">
                  <w:rPr>
                    <w:i/>
                    <w:sz w:val="20"/>
                    <w:szCs w:val="20"/>
                  </w:rPr>
                </w:rPrChange>
              </w:rPr>
              <w:t>peux prendre la d</w:t>
            </w:r>
            <w:r w:rsidRPr="00A02019">
              <w:rPr>
                <w:rFonts w:cstheme="minorHAnsi"/>
                <w:b/>
                <w:sz w:val="20"/>
                <w:szCs w:val="20"/>
                <w:rPrChange w:id="247" w:author="Robin Dubiel" w:date="2020-06-11T11:15:00Z">
                  <w:rPr>
                    <w:rFonts w:cstheme="minorHAnsi"/>
                    <w:i/>
                    <w:sz w:val="20"/>
                    <w:szCs w:val="20"/>
                  </w:rPr>
                </w:rPrChange>
              </w:rPr>
              <w:t>é</w:t>
            </w:r>
            <w:r w:rsidRPr="00A02019">
              <w:rPr>
                <w:b/>
                <w:sz w:val="20"/>
                <w:szCs w:val="20"/>
                <w:rPrChange w:id="248" w:author="Robin Dubiel" w:date="2020-06-11T11:15:00Z">
                  <w:rPr>
                    <w:i/>
                    <w:sz w:val="20"/>
                    <w:szCs w:val="20"/>
                  </w:rPr>
                </w:rPrChange>
              </w:rPr>
              <w:t xml:space="preserve">cision de lire ou non </w:t>
            </w:r>
            <w:r w:rsidRPr="00850A73">
              <w:rPr>
                <w:sz w:val="20"/>
                <w:szCs w:val="20"/>
                <w:rPrChange w:id="249" w:author="Robin Dubiel" w:date="2020-06-10T14:02:00Z">
                  <w:rPr>
                    <w:i/>
                    <w:sz w:val="20"/>
                    <w:szCs w:val="20"/>
                  </w:rPr>
                </w:rPrChange>
              </w:rPr>
              <w:t xml:space="preserve">le texte pour le plaisir or pour </w:t>
            </w:r>
            <w:ins w:id="250" w:author="Robin Dubiel" w:date="2020-06-10T13:54:00Z">
              <w:r w:rsidRPr="00850A73">
                <w:rPr>
                  <w:sz w:val="20"/>
                  <w:szCs w:val="20"/>
                  <w:rPrChange w:id="251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m</w:t>
              </w:r>
            </w:ins>
            <w:del w:id="252" w:author="Robin Dubiel" w:date="2020-06-10T13:54:00Z">
              <w:r w:rsidRPr="00850A73" w:rsidDel="00811D67">
                <w:rPr>
                  <w:sz w:val="20"/>
                  <w:szCs w:val="20"/>
                  <w:rPrChange w:id="253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delText>s</w:delText>
              </w:r>
            </w:del>
            <w:r w:rsidRPr="00850A73">
              <w:rPr>
                <w:sz w:val="20"/>
                <w:szCs w:val="20"/>
                <w:rPrChange w:id="254" w:author="Robin Dubiel" w:date="2020-06-10T14:02:00Z">
                  <w:rPr>
                    <w:i/>
                    <w:sz w:val="20"/>
                    <w:szCs w:val="20"/>
                  </w:rPr>
                </w:rPrChange>
              </w:rPr>
              <w:t xml:space="preserve">e renseigner, </w:t>
            </w:r>
            <w:r w:rsidRPr="008B0333">
              <w:rPr>
                <w:b/>
                <w:sz w:val="20"/>
                <w:szCs w:val="20"/>
                <w:rPrChange w:id="255" w:author="Robin Dubiel" w:date="2020-06-11T11:15:00Z">
                  <w:rPr>
                    <w:i/>
                    <w:sz w:val="20"/>
                    <w:szCs w:val="20"/>
                  </w:rPr>
                </w:rPrChange>
              </w:rPr>
              <w:t>et explique</w:t>
            </w:r>
            <w:ins w:id="256" w:author="Robin Dubiel" w:date="2020-06-10T13:55:00Z">
              <w:r w:rsidRPr="008B0333">
                <w:rPr>
                  <w:b/>
                  <w:sz w:val="20"/>
                  <w:szCs w:val="20"/>
                  <w:rPrChange w:id="257" w:author="Robin Dubiel" w:date="2020-06-11T11:15:00Z">
                    <w:rPr>
                      <w:i/>
                      <w:sz w:val="20"/>
                      <w:szCs w:val="20"/>
                    </w:rPr>
                  </w:rPrChange>
                </w:rPr>
                <w:t>r</w:t>
              </w:r>
            </w:ins>
            <w:r w:rsidRPr="00850A73">
              <w:rPr>
                <w:sz w:val="20"/>
                <w:szCs w:val="20"/>
                <w:rPrChange w:id="258" w:author="Robin Dubiel" w:date="2020-06-10T14:02:00Z">
                  <w:rPr>
                    <w:i/>
                    <w:sz w:val="20"/>
                    <w:szCs w:val="20"/>
                  </w:rPr>
                </w:rPrChange>
              </w:rPr>
              <w:t xml:space="preserve"> ce qui </w:t>
            </w:r>
            <w:ins w:id="259" w:author="Robin Dubiel" w:date="2020-06-10T13:54:00Z">
              <w:r w:rsidRPr="00850A73">
                <w:rPr>
                  <w:sz w:val="20"/>
                  <w:szCs w:val="20"/>
                  <w:rPrChange w:id="260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m</w:t>
              </w:r>
            </w:ins>
            <w:del w:id="261" w:author="Robin Dubiel" w:date="2020-06-10T13:54:00Z">
              <w:r w:rsidRPr="00850A73" w:rsidDel="00811D67">
                <w:rPr>
                  <w:sz w:val="20"/>
                  <w:szCs w:val="20"/>
                  <w:rPrChange w:id="262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delText>l</w:delText>
              </w:r>
            </w:del>
            <w:r w:rsidRPr="00850A73">
              <w:rPr>
                <w:sz w:val="20"/>
                <w:szCs w:val="20"/>
                <w:rPrChange w:id="263" w:author="Robin Dubiel" w:date="2020-06-10T14:02:00Z">
                  <w:rPr>
                    <w:i/>
                    <w:sz w:val="20"/>
                    <w:szCs w:val="20"/>
                  </w:rPr>
                </w:rPrChange>
              </w:rPr>
              <w:t>’a convaincu de le choisir</w:t>
            </w:r>
            <w:ins w:id="264" w:author="Robin Dubiel" w:date="2020-06-10T13:59:00Z">
              <w:r w:rsidRPr="00850A73">
                <w:rPr>
                  <w:sz w:val="20"/>
                  <w:szCs w:val="20"/>
                  <w:rPrChange w:id="265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  <w:p w:rsidR="008B0333" w:rsidRPr="00850A73" w:rsidRDefault="008B0333">
            <w:pPr>
              <w:pStyle w:val="ListParagraph"/>
              <w:ind w:left="360"/>
              <w:rPr>
                <w:sz w:val="20"/>
                <w:szCs w:val="20"/>
              </w:rPr>
              <w:pPrChange w:id="266" w:author="Robin Dubiel" w:date="2020-06-11T11:15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</w:p>
        </w:tc>
        <w:tc>
          <w:tcPr>
            <w:tcW w:w="2495" w:type="dxa"/>
          </w:tcPr>
          <w:p w:rsidR="00922507" w:rsidRPr="00850A73" w:rsidDel="00850A73" w:rsidRDefault="00922507" w:rsidP="00C85CFB">
            <w:pPr>
              <w:pStyle w:val="ListParagraph"/>
              <w:numPr>
                <w:ilvl w:val="0"/>
                <w:numId w:val="3"/>
              </w:numPr>
              <w:rPr>
                <w:del w:id="267" w:author="Robin Dubiel" w:date="2020-06-10T13:58:00Z"/>
                <w:sz w:val="18"/>
                <w:szCs w:val="18"/>
              </w:rPr>
            </w:pPr>
            <w:del w:id="268" w:author="Robin Dubiel" w:date="2020-06-10T13:58:00Z">
              <w:r w:rsidRPr="00850A73" w:rsidDel="00850A73">
                <w:rPr>
                  <w:sz w:val="18"/>
                  <w:szCs w:val="18"/>
                  <w:rPrChange w:id="269" w:author="Robin Dubiel" w:date="2020-06-10T14:02:00Z">
                    <w:rPr>
                      <w:i/>
                      <w:sz w:val="18"/>
                      <w:szCs w:val="18"/>
                    </w:rPr>
                  </w:rPrChange>
                </w:rPr>
                <w:delText>Je peux d</w:delText>
              </w:r>
              <w:r w:rsidRPr="00850A73" w:rsidDel="00850A73">
                <w:rPr>
                  <w:rFonts w:cstheme="minorHAnsi"/>
                  <w:sz w:val="18"/>
                  <w:szCs w:val="18"/>
                  <w:rPrChange w:id="270" w:author="Robin Dubiel" w:date="2020-06-10T14:02:00Z">
                    <w:rPr>
                      <w:rFonts w:cstheme="minorHAnsi"/>
                      <w:i/>
                      <w:sz w:val="18"/>
                      <w:szCs w:val="18"/>
                    </w:rPr>
                  </w:rPrChange>
                </w:rPr>
                <w:delText>é</w:delText>
              </w:r>
              <w:r w:rsidRPr="00850A73" w:rsidDel="00850A73">
                <w:rPr>
                  <w:sz w:val="18"/>
                  <w:szCs w:val="18"/>
                  <w:rPrChange w:id="271" w:author="Robin Dubiel" w:date="2020-06-10T14:02:00Z">
                    <w:rPr>
                      <w:i/>
                      <w:sz w:val="18"/>
                      <w:szCs w:val="18"/>
                    </w:rPr>
                  </w:rPrChange>
                </w:rPr>
                <w:delText xml:space="preserve">terminer mon intention de lecture (a) ET </w:delText>
              </w:r>
              <w:r w:rsidRPr="00850A73" w:rsidDel="00850A73">
                <w:rPr>
                  <w:rFonts w:cstheme="minorHAnsi"/>
                  <w:sz w:val="18"/>
                  <w:szCs w:val="18"/>
                  <w:rPrChange w:id="272" w:author="Robin Dubiel" w:date="2020-06-10T14:02:00Z">
                    <w:rPr>
                      <w:rFonts w:cstheme="minorHAnsi"/>
                      <w:i/>
                      <w:sz w:val="18"/>
                      <w:szCs w:val="18"/>
                    </w:rPr>
                  </w:rPrChange>
                </w:rPr>
                <w:delText>é</w:delText>
              </w:r>
              <w:r w:rsidRPr="00850A73" w:rsidDel="00850A73">
                <w:rPr>
                  <w:sz w:val="18"/>
                  <w:szCs w:val="18"/>
                  <w:rPrChange w:id="273" w:author="Robin Dubiel" w:date="2020-06-10T14:02:00Z">
                    <w:rPr>
                      <w:i/>
                      <w:sz w:val="18"/>
                      <w:szCs w:val="18"/>
                    </w:rPr>
                  </w:rPrChange>
                </w:rPr>
                <w:delText>valuer mes besoins d’information en fonction de la t</w:delText>
              </w:r>
              <w:r w:rsidRPr="00850A73" w:rsidDel="00850A73">
                <w:rPr>
                  <w:rFonts w:cstheme="minorHAnsi"/>
                  <w:sz w:val="18"/>
                  <w:szCs w:val="18"/>
                  <w:rPrChange w:id="274" w:author="Robin Dubiel" w:date="2020-06-10T14:02:00Z">
                    <w:rPr>
                      <w:rFonts w:cstheme="minorHAnsi"/>
                      <w:i/>
                      <w:sz w:val="18"/>
                      <w:szCs w:val="18"/>
                    </w:rPr>
                  </w:rPrChange>
                </w:rPr>
                <w:delText>â</w:delText>
              </w:r>
              <w:r w:rsidRPr="00850A73" w:rsidDel="00850A73">
                <w:rPr>
                  <w:sz w:val="18"/>
                  <w:szCs w:val="18"/>
                  <w:rPrChange w:id="275" w:author="Robin Dubiel" w:date="2020-06-10T14:02:00Z">
                    <w:rPr>
                      <w:i/>
                      <w:sz w:val="18"/>
                      <w:szCs w:val="18"/>
                    </w:rPr>
                  </w:rPrChange>
                </w:rPr>
                <w:delText>che r</w:delText>
              </w:r>
              <w:r w:rsidRPr="00850A73" w:rsidDel="00850A73">
                <w:rPr>
                  <w:rFonts w:cstheme="minorHAnsi"/>
                  <w:sz w:val="18"/>
                  <w:szCs w:val="18"/>
                  <w:rPrChange w:id="276" w:author="Robin Dubiel" w:date="2020-06-10T14:02:00Z">
                    <w:rPr>
                      <w:rFonts w:cstheme="minorHAnsi"/>
                      <w:i/>
                      <w:sz w:val="18"/>
                      <w:szCs w:val="18"/>
                    </w:rPr>
                  </w:rPrChange>
                </w:rPr>
                <w:delText>é</w:delText>
              </w:r>
              <w:r w:rsidRPr="00850A73" w:rsidDel="00850A73">
                <w:rPr>
                  <w:sz w:val="18"/>
                  <w:szCs w:val="18"/>
                  <w:rPrChange w:id="277" w:author="Robin Dubiel" w:date="2020-06-10T14:02:00Z">
                    <w:rPr>
                      <w:i/>
                      <w:sz w:val="18"/>
                      <w:szCs w:val="18"/>
                    </w:rPr>
                  </w:rPrChange>
                </w:rPr>
                <w:delText>aliser (b)</w:delText>
              </w:r>
            </w:del>
          </w:p>
          <w:p w:rsidR="00922507" w:rsidRPr="00850A73" w:rsidRDefault="00922507" w:rsidP="0002187E">
            <w:pPr>
              <w:rPr>
                <w:sz w:val="18"/>
                <w:szCs w:val="18"/>
              </w:rPr>
            </w:pPr>
          </w:p>
          <w:p w:rsidR="00922507" w:rsidRPr="00A02019" w:rsidRDefault="00922507" w:rsidP="0002187E">
            <w:pPr>
              <w:pStyle w:val="ListParagraph"/>
              <w:numPr>
                <w:ilvl w:val="0"/>
                <w:numId w:val="3"/>
              </w:numPr>
              <w:rPr>
                <w:ins w:id="278" w:author="Robin Dubiel" w:date="2020-06-10T13:59:00Z"/>
                <w:sz w:val="20"/>
                <w:szCs w:val="20"/>
                <w:rPrChange w:id="279" w:author="Robin Dubiel" w:date="2020-06-11T11:14:00Z">
                  <w:rPr>
                    <w:ins w:id="280" w:author="Robin Dubiel" w:date="2020-06-10T13:59:00Z"/>
                    <w:sz w:val="18"/>
                    <w:szCs w:val="18"/>
                  </w:rPr>
                </w:rPrChange>
              </w:rPr>
            </w:pPr>
            <w:r w:rsidRPr="00A02019">
              <w:rPr>
                <w:sz w:val="20"/>
                <w:szCs w:val="20"/>
                <w:rPrChange w:id="281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Je </w:t>
            </w:r>
            <w:r w:rsidRPr="00A02019">
              <w:rPr>
                <w:b/>
                <w:sz w:val="20"/>
                <w:szCs w:val="20"/>
                <w:rPrChange w:id="282" w:author="Robin Dubiel" w:date="2020-06-11T11:14:00Z">
                  <w:rPr>
                    <w:b/>
                    <w:sz w:val="18"/>
                    <w:szCs w:val="18"/>
                  </w:rPr>
                </w:rPrChange>
              </w:rPr>
              <w:t>peux expliquer comment</w:t>
            </w:r>
            <w:r w:rsidRPr="00A02019">
              <w:rPr>
                <w:sz w:val="20"/>
                <w:szCs w:val="20"/>
                <w:rPrChange w:id="283" w:author="Robin Dubiel" w:date="2020-06-11T11:14:00Z">
                  <w:rPr>
                    <w:sz w:val="18"/>
                    <w:szCs w:val="18"/>
                  </w:rPr>
                </w:rPrChange>
              </w:rPr>
              <w:t xml:space="preserve"> toutes les parties d’un texte m’aident à faire un choix.</w:t>
            </w:r>
          </w:p>
          <w:p w:rsidR="00922507" w:rsidRPr="00850A73" w:rsidRDefault="00922507">
            <w:pPr>
              <w:rPr>
                <w:ins w:id="284" w:author="Robin Dubiel" w:date="2020-06-10T13:59:00Z"/>
                <w:sz w:val="18"/>
                <w:szCs w:val="18"/>
              </w:rPr>
              <w:pPrChange w:id="285" w:author="Robin Dubiel" w:date="2020-06-10T13:5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286" w:author="Robin Dubiel" w:date="2020-06-10T13:59:00Z"/>
                <w:sz w:val="18"/>
                <w:szCs w:val="18"/>
              </w:rPr>
              <w:pPrChange w:id="287" w:author="Robin Dubiel" w:date="2020-06-10T13:5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rPr>
                <w:ins w:id="288" w:author="Robin Dubiel" w:date="2020-06-10T13:59:00Z"/>
                <w:sz w:val="18"/>
                <w:szCs w:val="18"/>
              </w:rPr>
              <w:pPrChange w:id="289" w:author="Robin Dubiel" w:date="2020-06-10T13:5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922507" w:rsidRPr="00850A73" w:rsidRDefault="0092250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rPrChange w:id="290" w:author="Robin Dubiel" w:date="2020-06-10T14:02:00Z">
                  <w:rPr/>
                </w:rPrChange>
              </w:rPr>
            </w:pPr>
            <w:ins w:id="291" w:author="Robin Dubiel" w:date="2020-06-10T13:59:00Z">
              <w:r w:rsidRPr="00850A73">
                <w:rPr>
                  <w:sz w:val="20"/>
                  <w:szCs w:val="20"/>
                  <w:rPrChange w:id="292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Je peux prendre la d</w:t>
              </w:r>
              <w:r w:rsidRPr="00850A73">
                <w:rPr>
                  <w:rFonts w:cstheme="minorHAnsi"/>
                  <w:sz w:val="20"/>
                  <w:szCs w:val="20"/>
                  <w:rPrChange w:id="293" w:author="Robin Dubiel" w:date="2020-06-10T14:02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850A73">
                <w:rPr>
                  <w:sz w:val="20"/>
                  <w:szCs w:val="20"/>
                  <w:rPrChange w:id="294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 xml:space="preserve">cision de lire, </w:t>
              </w:r>
              <w:r w:rsidRPr="008B0333">
                <w:rPr>
                  <w:b/>
                  <w:sz w:val="20"/>
                  <w:szCs w:val="20"/>
                  <w:rPrChange w:id="295" w:author="Robin Dubiel" w:date="2020-06-11T11:15:00Z">
                    <w:rPr>
                      <w:i/>
                      <w:sz w:val="20"/>
                      <w:szCs w:val="20"/>
                    </w:rPr>
                  </w:rPrChange>
                </w:rPr>
                <w:t xml:space="preserve">et recommander ou non le texte </w:t>
              </w:r>
              <w:r w:rsidRPr="00850A73">
                <w:rPr>
                  <w:sz w:val="20"/>
                  <w:szCs w:val="20"/>
                  <w:rPrChange w:id="296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 xml:space="preserve">en expliquant mon </w:t>
              </w:r>
            </w:ins>
            <w:ins w:id="297" w:author="Robin Dubiel" w:date="2020-06-10T14:01:00Z">
              <w:r w:rsidRPr="00850A73">
                <w:rPr>
                  <w:sz w:val="20"/>
                  <w:szCs w:val="20"/>
                  <w:rPrChange w:id="298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>raisonnement</w:t>
              </w:r>
            </w:ins>
            <w:ins w:id="299" w:author="Robin Dubiel" w:date="2020-06-10T13:59:00Z">
              <w:r w:rsidRPr="00850A73">
                <w:rPr>
                  <w:sz w:val="20"/>
                  <w:szCs w:val="20"/>
                  <w:rPrChange w:id="300" w:author="Robin Dubiel" w:date="2020-06-10T14:02:00Z">
                    <w:rPr>
                      <w:i/>
                      <w:sz w:val="20"/>
                      <w:szCs w:val="20"/>
                    </w:rPr>
                  </w:rPrChange>
                </w:rPr>
                <w:t xml:space="preserve">.  </w:t>
              </w:r>
            </w:ins>
          </w:p>
        </w:tc>
      </w:tr>
      <w:tr w:rsidR="00922507" w:rsidRPr="00020D6A" w:rsidTr="003375D4">
        <w:tc>
          <w:tcPr>
            <w:tcW w:w="1800" w:type="dxa"/>
            <w:vMerge/>
          </w:tcPr>
          <w:p w:rsidR="00922507" w:rsidRDefault="00922507" w:rsidP="00C85CFB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922507" w:rsidRPr="00922507" w:rsidRDefault="00922507" w:rsidP="00C85CFB">
            <w:pPr>
              <w:jc w:val="center"/>
              <w:rPr>
                <w:b/>
                <w:sz w:val="18"/>
                <w:szCs w:val="18"/>
                <w:rPrChange w:id="301" w:author="Robin Dubiel" w:date="2020-06-10T14:07:00Z">
                  <w:rPr>
                    <w:b/>
                    <w:i/>
                    <w:sz w:val="18"/>
                    <w:szCs w:val="18"/>
                  </w:rPr>
                </w:rPrChange>
              </w:rPr>
            </w:pPr>
            <w:del w:id="302" w:author="Robin Dubiel" w:date="2020-06-10T14:05:00Z">
              <w:r w:rsidRPr="00922507" w:rsidDel="004C455B">
                <w:rPr>
                  <w:b/>
                  <w:sz w:val="18"/>
                  <w:szCs w:val="18"/>
                  <w:u w:val="single"/>
                  <w:rPrChange w:id="303" w:author="Robin Dubiel" w:date="2020-06-10T14:07:00Z">
                    <w:rPr>
                      <w:b/>
                      <w:i/>
                      <w:sz w:val="18"/>
                      <w:szCs w:val="18"/>
                      <w:u w:val="single"/>
                    </w:rPr>
                  </w:rPrChange>
                </w:rPr>
                <w:delText>Option Two </w:delText>
              </w:r>
              <w:r w:rsidRPr="00922507" w:rsidDel="004C455B">
                <w:rPr>
                  <w:b/>
                  <w:sz w:val="18"/>
                  <w:szCs w:val="18"/>
                  <w:rPrChange w:id="304" w:author="Robin Dubiel" w:date="2020-06-10T14:07:00Z">
                    <w:rPr>
                      <w:b/>
                      <w:i/>
                      <w:sz w:val="18"/>
                      <w:szCs w:val="18"/>
                    </w:rPr>
                  </w:rPrChange>
                </w:rPr>
                <w:delText xml:space="preserve">: Separate cirteria for each item mentioned in the outcome. </w:delText>
              </w:r>
            </w:del>
            <w:r w:rsidRPr="00922507">
              <w:rPr>
                <w:b/>
                <w:sz w:val="18"/>
                <w:szCs w:val="18"/>
                <w:rPrChange w:id="305" w:author="Robin Dubiel" w:date="2020-06-10T14:07:00Z">
                  <w:rPr>
                    <w:b/>
                    <w:i/>
                    <w:sz w:val="18"/>
                    <w:szCs w:val="18"/>
                  </w:rPr>
                </w:rPrChange>
              </w:rPr>
              <w:t>Faire des pr</w:t>
            </w:r>
            <w:r w:rsidRPr="00922507">
              <w:rPr>
                <w:rFonts w:cstheme="minorHAnsi"/>
                <w:b/>
                <w:sz w:val="18"/>
                <w:szCs w:val="18"/>
                <w:rPrChange w:id="306" w:author="Robin Dubiel" w:date="2020-06-10T14:07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é</w:t>
            </w:r>
            <w:r w:rsidRPr="00922507">
              <w:rPr>
                <w:b/>
                <w:sz w:val="18"/>
                <w:szCs w:val="18"/>
                <w:rPrChange w:id="307" w:author="Robin Dubiel" w:date="2020-06-10T14:07:00Z">
                  <w:rPr>
                    <w:b/>
                    <w:i/>
                    <w:sz w:val="18"/>
                    <w:szCs w:val="18"/>
                  </w:rPr>
                </w:rPrChange>
              </w:rPr>
              <w:t>dictions</w:t>
            </w:r>
            <w:ins w:id="308" w:author="Robin Dubiel" w:date="2020-06-10T14:24:00Z">
              <w:r w:rsidR="00D57DC0">
                <w:rPr>
                  <w:b/>
                  <w:sz w:val="18"/>
                  <w:szCs w:val="18"/>
                </w:rPr>
                <w:t xml:space="preserve"> – structure du texte et connaissances antérieures </w:t>
              </w:r>
            </w:ins>
          </w:p>
        </w:tc>
        <w:tc>
          <w:tcPr>
            <w:tcW w:w="2490" w:type="dxa"/>
          </w:tcPr>
          <w:p w:rsidR="00922507" w:rsidRPr="00922507" w:rsidRDefault="00922507">
            <w:pPr>
              <w:pStyle w:val="ListParagraph"/>
              <w:numPr>
                <w:ilvl w:val="0"/>
                <w:numId w:val="29"/>
              </w:numPr>
              <w:ind w:left="366" w:hanging="366"/>
              <w:rPr>
                <w:sz w:val="20"/>
                <w:szCs w:val="20"/>
                <w:rPrChange w:id="309" w:author="Robin Dubiel" w:date="2020-06-10T14:13:00Z">
                  <w:rPr/>
                </w:rPrChange>
              </w:rPr>
              <w:pPrChange w:id="310" w:author="Robin Dubiel" w:date="2020-06-10T14:22:00Z">
                <w:pPr/>
              </w:pPrChange>
            </w:pPr>
            <w:ins w:id="311" w:author="Robin Dubiel" w:date="2020-06-10T14:09:00Z">
              <w:r w:rsidRPr="00922507">
                <w:rPr>
                  <w:sz w:val="20"/>
                  <w:szCs w:val="20"/>
                  <w:rPrChange w:id="312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Je peux</w:t>
              </w:r>
              <w:r w:rsidRPr="00922507">
                <w:rPr>
                  <w:b/>
                  <w:sz w:val="20"/>
                  <w:szCs w:val="20"/>
                  <w:rPrChange w:id="313" w:author="Robin Dubiel" w:date="2020-06-10T14:13:00Z">
                    <w:rPr>
                      <w:b/>
                      <w:i/>
                      <w:sz w:val="20"/>
                      <w:szCs w:val="20"/>
                    </w:rPr>
                  </w:rPrChange>
                </w:rPr>
                <w:t xml:space="preserve"> faire </w:t>
              </w:r>
              <w:r w:rsidRPr="00922507">
                <w:rPr>
                  <w:sz w:val="20"/>
                  <w:szCs w:val="20"/>
                  <w:rPrChange w:id="314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des pr</w:t>
              </w:r>
              <w:r w:rsidRPr="00922507">
                <w:rPr>
                  <w:rFonts w:cstheme="minorHAnsi"/>
                  <w:sz w:val="20"/>
                  <w:szCs w:val="20"/>
                  <w:rPrChange w:id="315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922507">
                <w:rPr>
                  <w:sz w:val="20"/>
                  <w:szCs w:val="20"/>
                  <w:rPrChange w:id="316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dictions en fonction de la structure du texte</w:t>
              </w:r>
            </w:ins>
            <w:ins w:id="317" w:author="Robin Dubiel" w:date="2020-06-10T14:25:00Z">
              <w:r w:rsidR="00D57DC0">
                <w:rPr>
                  <w:sz w:val="20"/>
                  <w:szCs w:val="20"/>
                </w:rPr>
                <w:t xml:space="preserve"> ou mes connaissances antérieures</w:t>
              </w:r>
            </w:ins>
            <w:ins w:id="318" w:author="Robin Dubiel" w:date="2020-06-10T14:11:00Z">
              <w:r w:rsidRPr="00922507">
                <w:rPr>
                  <w:sz w:val="20"/>
                  <w:szCs w:val="20"/>
                  <w:rPrChange w:id="319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320" w:author="Robin Dubiel" w:date="2020-06-10T14:12:00Z">
              <w:r w:rsidRPr="00922507">
                <w:rPr>
                  <w:b/>
                  <w:sz w:val="20"/>
                  <w:szCs w:val="20"/>
                  <w:rPrChange w:id="321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avec de l’aide</w:t>
              </w:r>
            </w:ins>
            <w:ins w:id="322" w:author="Robin Dubiel" w:date="2020-06-10T14:09:00Z">
              <w:r w:rsidRPr="00922507">
                <w:rPr>
                  <w:sz w:val="20"/>
                  <w:szCs w:val="20"/>
                  <w:rPrChange w:id="323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</w:tcPr>
          <w:p w:rsidR="00922507" w:rsidRPr="00922507" w:rsidRDefault="0092250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rPrChange w:id="324" w:author="Robin Dubiel" w:date="2020-06-10T14:13:00Z">
                  <w:rPr>
                    <w:i/>
                    <w:sz w:val="20"/>
                    <w:szCs w:val="20"/>
                  </w:rPr>
                </w:rPrChange>
              </w:rPr>
            </w:pPr>
            <w:ins w:id="325" w:author="Robin Dubiel" w:date="2020-06-10T14:08:00Z">
              <w:r w:rsidRPr="00922507">
                <w:rPr>
                  <w:sz w:val="20"/>
                  <w:szCs w:val="20"/>
                  <w:rPrChange w:id="326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</w:t>
              </w:r>
              <w:r w:rsidRPr="00922507">
                <w:rPr>
                  <w:b/>
                  <w:sz w:val="20"/>
                  <w:szCs w:val="20"/>
                  <w:rPrChange w:id="327" w:author="Robin Dubiel" w:date="2020-06-10T14:13:00Z">
                    <w:rPr>
                      <w:b/>
                      <w:i/>
                      <w:sz w:val="20"/>
                      <w:szCs w:val="20"/>
                    </w:rPr>
                  </w:rPrChange>
                </w:rPr>
                <w:t xml:space="preserve">faire </w:t>
              </w:r>
              <w:r w:rsidRPr="006D7F38">
                <w:rPr>
                  <w:b/>
                  <w:sz w:val="20"/>
                  <w:szCs w:val="20"/>
                  <w:rPrChange w:id="328" w:author="Robin Dubiel" w:date="2020-06-15T13:27:00Z">
                    <w:rPr>
                      <w:i/>
                      <w:sz w:val="20"/>
                      <w:szCs w:val="20"/>
                    </w:rPr>
                  </w:rPrChange>
                </w:rPr>
                <w:t>des pr</w:t>
              </w:r>
              <w:r w:rsidRPr="006D7F38">
                <w:rPr>
                  <w:rFonts w:cstheme="minorHAnsi"/>
                  <w:b/>
                  <w:sz w:val="20"/>
                  <w:szCs w:val="20"/>
                  <w:rPrChange w:id="329" w:author="Robin Dubiel" w:date="2020-06-15T13:27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6D7F38">
                <w:rPr>
                  <w:b/>
                  <w:sz w:val="20"/>
                  <w:szCs w:val="20"/>
                  <w:rPrChange w:id="330" w:author="Robin Dubiel" w:date="2020-06-15T13:27:00Z">
                    <w:rPr>
                      <w:i/>
                      <w:sz w:val="20"/>
                      <w:szCs w:val="20"/>
                    </w:rPr>
                  </w:rPrChange>
                </w:rPr>
                <w:t xml:space="preserve">dictions </w:t>
              </w:r>
              <w:r w:rsidRPr="00922507">
                <w:rPr>
                  <w:sz w:val="20"/>
                  <w:szCs w:val="20"/>
                  <w:rPrChange w:id="331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en fonction de la structure du texte</w:t>
              </w:r>
            </w:ins>
            <w:ins w:id="332" w:author="Robin Dubiel" w:date="2020-06-10T14:25:00Z">
              <w:r w:rsidR="00D57DC0">
                <w:rPr>
                  <w:sz w:val="20"/>
                  <w:szCs w:val="20"/>
                </w:rPr>
                <w:t xml:space="preserve"> </w:t>
              </w:r>
              <w:r w:rsidR="00D57DC0" w:rsidRPr="00D57DC0">
                <w:rPr>
                  <w:b/>
                  <w:sz w:val="20"/>
                  <w:szCs w:val="20"/>
                  <w:rPrChange w:id="333" w:author="Robin Dubiel" w:date="2020-06-10T14:25:00Z">
                    <w:rPr>
                      <w:sz w:val="20"/>
                      <w:szCs w:val="20"/>
                    </w:rPr>
                  </w:rPrChange>
                </w:rPr>
                <w:t>ou</w:t>
              </w:r>
              <w:r w:rsidR="00D57DC0">
                <w:rPr>
                  <w:sz w:val="20"/>
                  <w:szCs w:val="20"/>
                </w:rPr>
                <w:t xml:space="preserve"> mes connaissances antérieures</w:t>
              </w:r>
            </w:ins>
            <w:ins w:id="334" w:author="Robin Dubiel" w:date="2020-06-10T14:11:00Z">
              <w:r w:rsidRPr="00922507">
                <w:rPr>
                  <w:sz w:val="20"/>
                  <w:szCs w:val="20"/>
                  <w:rPrChange w:id="335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  <w:shd w:val="clear" w:color="auto" w:fill="F2DBDB" w:themeFill="accent2" w:themeFillTint="33"/>
          </w:tcPr>
          <w:p w:rsidR="00D57DC0" w:rsidRDefault="00922507">
            <w:pPr>
              <w:pStyle w:val="ListParagraph"/>
              <w:numPr>
                <w:ilvl w:val="0"/>
                <w:numId w:val="5"/>
              </w:numPr>
              <w:rPr>
                <w:ins w:id="336" w:author="Robin Dubiel" w:date="2020-06-10T14:25:00Z"/>
                <w:sz w:val="20"/>
                <w:szCs w:val="20"/>
              </w:rPr>
            </w:pPr>
            <w:del w:id="337" w:author="Robin Dubiel" w:date="2020-06-10T14:06:00Z">
              <w:r w:rsidRPr="00922507" w:rsidDel="00922507">
                <w:rPr>
                  <w:sz w:val="20"/>
                  <w:szCs w:val="20"/>
                  <w:rPrChange w:id="338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>e. Pr</w:delText>
              </w:r>
              <w:r w:rsidRPr="00922507" w:rsidDel="00922507">
                <w:rPr>
                  <w:rFonts w:cstheme="minorHAnsi"/>
                  <w:sz w:val="20"/>
                  <w:szCs w:val="20"/>
                  <w:rPrChange w:id="339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922507" w:rsidDel="00922507">
                <w:rPr>
                  <w:sz w:val="20"/>
                  <w:szCs w:val="20"/>
                  <w:rPrChange w:id="340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dit le contenu </w:delText>
              </w:r>
              <w:r w:rsidRPr="00922507" w:rsidDel="00922507">
                <w:rPr>
                  <w:rFonts w:cstheme="minorHAnsi"/>
                  <w:sz w:val="20"/>
                  <w:szCs w:val="20"/>
                  <w:rPrChange w:id="341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à</w:delText>
              </w:r>
              <w:r w:rsidRPr="00922507" w:rsidDel="00922507">
                <w:rPr>
                  <w:sz w:val="20"/>
                  <w:szCs w:val="20"/>
                  <w:rPrChange w:id="342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 partir des illustrations ou graphiques, du genre de texte, de ses connaissances ant</w:delText>
              </w:r>
              <w:r w:rsidRPr="00922507" w:rsidDel="00922507">
                <w:rPr>
                  <w:rFonts w:cstheme="minorHAnsi"/>
                  <w:sz w:val="20"/>
                  <w:szCs w:val="20"/>
                  <w:rPrChange w:id="343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922507" w:rsidDel="00922507">
                <w:rPr>
                  <w:sz w:val="20"/>
                  <w:szCs w:val="20"/>
                  <w:rPrChange w:id="344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>rieures sur le sujet et de son exp</w:delText>
              </w:r>
              <w:r w:rsidRPr="00922507" w:rsidDel="00922507">
                <w:rPr>
                  <w:rFonts w:cstheme="minorHAnsi"/>
                  <w:sz w:val="20"/>
                  <w:szCs w:val="20"/>
                  <w:rPrChange w:id="345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922507" w:rsidDel="00922507">
                <w:rPr>
                  <w:sz w:val="20"/>
                  <w:szCs w:val="20"/>
                  <w:rPrChange w:id="346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rience personnelle. -&gt; </w:delText>
              </w:r>
            </w:del>
            <w:r w:rsidRPr="00922507">
              <w:rPr>
                <w:sz w:val="20"/>
                <w:szCs w:val="20"/>
                <w:rPrChange w:id="347" w:author="Robin Dubiel" w:date="2020-06-10T14:13:00Z">
                  <w:rPr>
                    <w:i/>
                    <w:sz w:val="20"/>
                    <w:szCs w:val="20"/>
                  </w:rPr>
                </w:rPrChange>
              </w:rPr>
              <w:t xml:space="preserve">Je peux </w:t>
            </w:r>
            <w:del w:id="348" w:author="Robin Dubiel" w:date="2020-06-10T14:10:00Z">
              <w:r w:rsidRPr="00922507" w:rsidDel="00922507">
                <w:rPr>
                  <w:sz w:val="20"/>
                  <w:szCs w:val="20"/>
                  <w:rPrChange w:id="349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utiliser </w:delText>
              </w:r>
              <w:r w:rsidRPr="00922507" w:rsidDel="00922507">
                <w:rPr>
                  <w:b/>
                  <w:sz w:val="20"/>
                  <w:szCs w:val="20"/>
                  <w:rPrChange w:id="350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plusieurs moyens pour </w:delText>
              </w:r>
            </w:del>
            <w:r w:rsidRPr="00922507">
              <w:rPr>
                <w:b/>
                <w:sz w:val="20"/>
                <w:szCs w:val="20"/>
                <w:rPrChange w:id="351" w:author="Robin Dubiel" w:date="2020-06-10T14:13:00Z">
                  <w:rPr>
                    <w:i/>
                    <w:sz w:val="20"/>
                    <w:szCs w:val="20"/>
                  </w:rPr>
                </w:rPrChange>
              </w:rPr>
              <w:t xml:space="preserve">faire </w:t>
            </w:r>
            <w:ins w:id="352" w:author="Robin Dubiel" w:date="2020-06-10T14:14:00Z">
              <w:r w:rsidRPr="00597B0D">
                <w:rPr>
                  <w:b/>
                  <w:sz w:val="20"/>
                  <w:szCs w:val="20"/>
                </w:rPr>
                <w:t>et justifier</w:t>
              </w:r>
              <w:r w:rsidRPr="00597B0D">
                <w:rPr>
                  <w:sz w:val="20"/>
                  <w:szCs w:val="20"/>
                </w:rPr>
                <w:t xml:space="preserve"> </w:t>
              </w:r>
            </w:ins>
            <w:r w:rsidRPr="006D7F38">
              <w:rPr>
                <w:b/>
                <w:sz w:val="20"/>
                <w:szCs w:val="20"/>
                <w:rPrChange w:id="353" w:author="Robin Dubiel" w:date="2020-06-15T13:28:00Z">
                  <w:rPr>
                    <w:i/>
                    <w:sz w:val="20"/>
                    <w:szCs w:val="20"/>
                  </w:rPr>
                </w:rPrChange>
              </w:rPr>
              <w:t>des pr</w:t>
            </w:r>
            <w:r w:rsidRPr="006D7F38">
              <w:rPr>
                <w:rFonts w:cstheme="minorHAnsi"/>
                <w:b/>
                <w:sz w:val="20"/>
                <w:szCs w:val="20"/>
                <w:rPrChange w:id="354" w:author="Robin Dubiel" w:date="2020-06-15T13:28:00Z">
                  <w:rPr>
                    <w:rFonts w:cstheme="minorHAnsi"/>
                    <w:i/>
                    <w:sz w:val="20"/>
                    <w:szCs w:val="20"/>
                  </w:rPr>
                </w:rPrChange>
              </w:rPr>
              <w:t>é</w:t>
            </w:r>
            <w:r w:rsidRPr="006D7F38">
              <w:rPr>
                <w:b/>
                <w:sz w:val="20"/>
                <w:szCs w:val="20"/>
                <w:rPrChange w:id="355" w:author="Robin Dubiel" w:date="2020-06-15T13:28:00Z">
                  <w:rPr>
                    <w:i/>
                    <w:sz w:val="20"/>
                    <w:szCs w:val="20"/>
                  </w:rPr>
                </w:rPrChange>
              </w:rPr>
              <w:t>dictions</w:t>
            </w:r>
            <w:r w:rsidRPr="00922507">
              <w:rPr>
                <w:sz w:val="20"/>
                <w:szCs w:val="20"/>
                <w:rPrChange w:id="356" w:author="Robin Dubiel" w:date="2020-06-10T14:13:00Z">
                  <w:rPr>
                    <w:i/>
                    <w:sz w:val="20"/>
                    <w:szCs w:val="20"/>
                  </w:rPr>
                </w:rPrChange>
              </w:rPr>
              <w:t xml:space="preserve"> en fonction de la structure du texte</w:t>
            </w:r>
            <w:ins w:id="357" w:author="Robin Dubiel" w:date="2020-06-10T14:25:00Z">
              <w:r w:rsidR="00D57DC0">
                <w:rPr>
                  <w:sz w:val="20"/>
                  <w:szCs w:val="20"/>
                </w:rPr>
                <w:t xml:space="preserve"> </w:t>
              </w:r>
              <w:r w:rsidR="00D57DC0" w:rsidRPr="00D57DC0">
                <w:rPr>
                  <w:b/>
                  <w:sz w:val="20"/>
                  <w:szCs w:val="20"/>
                  <w:rPrChange w:id="358" w:author="Robin Dubiel" w:date="2020-06-10T14:25:00Z">
                    <w:rPr>
                      <w:sz w:val="20"/>
                      <w:szCs w:val="20"/>
                    </w:rPr>
                  </w:rPrChange>
                </w:rPr>
                <w:t>et</w:t>
              </w:r>
              <w:r w:rsidR="00D57DC0">
                <w:rPr>
                  <w:sz w:val="20"/>
                  <w:szCs w:val="20"/>
                </w:rPr>
                <w:t xml:space="preserve"> mes connaissances antérieures</w:t>
              </w:r>
            </w:ins>
            <w:ins w:id="359" w:author="Robin Dubiel" w:date="2020-06-10T14:11:00Z">
              <w:r w:rsidRPr="00922507">
                <w:rPr>
                  <w:sz w:val="20"/>
                  <w:szCs w:val="20"/>
                  <w:rPrChange w:id="360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  <w:p w:rsidR="00922507" w:rsidRPr="00922507" w:rsidRDefault="00922507">
            <w:pPr>
              <w:pStyle w:val="ListParagraph"/>
              <w:ind w:left="360"/>
              <w:rPr>
                <w:sz w:val="20"/>
                <w:szCs w:val="20"/>
                <w:rPrChange w:id="361" w:author="Robin Dubiel" w:date="2020-06-10T14:13:00Z">
                  <w:rPr>
                    <w:i/>
                    <w:sz w:val="20"/>
                    <w:szCs w:val="20"/>
                  </w:rPr>
                </w:rPrChange>
              </w:rPr>
              <w:pPrChange w:id="362" w:author="Robin Dubiel" w:date="2020-06-10T14:25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  <w:del w:id="363" w:author="Robin Dubiel" w:date="2020-06-10T14:11:00Z">
              <w:r w:rsidRPr="00922507" w:rsidDel="00922507">
                <w:rPr>
                  <w:sz w:val="20"/>
                  <w:szCs w:val="20"/>
                  <w:rPrChange w:id="364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delText>.</w:delText>
              </w:r>
            </w:del>
          </w:p>
        </w:tc>
        <w:tc>
          <w:tcPr>
            <w:tcW w:w="2495" w:type="dxa"/>
          </w:tcPr>
          <w:p w:rsidR="00922507" w:rsidRPr="00922507" w:rsidRDefault="0092250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rPrChange w:id="365" w:author="Robin Dubiel" w:date="2020-06-10T14:13:00Z">
                  <w:rPr>
                    <w:i/>
                    <w:sz w:val="18"/>
                    <w:szCs w:val="18"/>
                  </w:rPr>
                </w:rPrChange>
              </w:rPr>
            </w:pPr>
            <w:ins w:id="366" w:author="Robin Dubiel" w:date="2020-06-10T14:13:00Z">
              <w:r w:rsidRPr="00922507">
                <w:rPr>
                  <w:sz w:val="20"/>
                  <w:szCs w:val="20"/>
                  <w:rPrChange w:id="367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</w:t>
              </w:r>
            </w:ins>
            <w:ins w:id="368" w:author="Robin Dubiel" w:date="2020-06-10T14:15:00Z">
              <w:r>
                <w:rPr>
                  <w:b/>
                  <w:sz w:val="20"/>
                  <w:szCs w:val="20"/>
                </w:rPr>
                <w:t>justifier et affirmer</w:t>
              </w:r>
            </w:ins>
            <w:ins w:id="369" w:author="Robin Dubiel" w:date="2020-06-10T14:13:00Z">
              <w:r w:rsidRPr="00922507">
                <w:rPr>
                  <w:sz w:val="20"/>
                  <w:szCs w:val="20"/>
                  <w:rPrChange w:id="370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 xml:space="preserve"> des pr</w:t>
              </w:r>
              <w:r w:rsidRPr="00922507">
                <w:rPr>
                  <w:rFonts w:cstheme="minorHAnsi"/>
                  <w:sz w:val="20"/>
                  <w:szCs w:val="20"/>
                  <w:rPrChange w:id="371" w:author="Robin Dubiel" w:date="2020-06-10T14:13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922507">
                <w:rPr>
                  <w:sz w:val="20"/>
                  <w:szCs w:val="20"/>
                  <w:rPrChange w:id="372" w:author="Robin Dubiel" w:date="2020-06-10T14:13:00Z">
                    <w:rPr>
                      <w:i/>
                      <w:sz w:val="20"/>
                      <w:szCs w:val="20"/>
                    </w:rPr>
                  </w:rPrChange>
                </w:rPr>
                <w:t>dictions en fonction de la structure du texte</w:t>
              </w:r>
            </w:ins>
            <w:ins w:id="373" w:author="Robin Dubiel" w:date="2020-06-10T14:25:00Z">
              <w:r w:rsidR="00D57DC0">
                <w:rPr>
                  <w:sz w:val="20"/>
                  <w:szCs w:val="20"/>
                </w:rPr>
                <w:t xml:space="preserve"> </w:t>
              </w:r>
              <w:r w:rsidR="00D57DC0" w:rsidRPr="00D57DC0">
                <w:rPr>
                  <w:b/>
                  <w:sz w:val="20"/>
                  <w:szCs w:val="20"/>
                  <w:rPrChange w:id="374" w:author="Robin Dubiel" w:date="2020-06-10T14:25:00Z">
                    <w:rPr>
                      <w:sz w:val="20"/>
                      <w:szCs w:val="20"/>
                    </w:rPr>
                  </w:rPrChange>
                </w:rPr>
                <w:t>et</w:t>
              </w:r>
              <w:r w:rsidR="00D57DC0">
                <w:rPr>
                  <w:sz w:val="20"/>
                  <w:szCs w:val="20"/>
                </w:rPr>
                <w:t xml:space="preserve"> mes connaissances antérieures</w:t>
              </w:r>
            </w:ins>
            <w:ins w:id="375" w:author="Robin Dubiel" w:date="2020-06-10T14:13:00Z">
              <w:r>
                <w:rPr>
                  <w:sz w:val="20"/>
                  <w:szCs w:val="20"/>
                </w:rPr>
                <w:t>.</w:t>
              </w:r>
            </w:ins>
          </w:p>
        </w:tc>
      </w:tr>
      <w:tr w:rsidR="00922507" w:rsidRPr="00020D6A" w:rsidTr="003375D4">
        <w:tc>
          <w:tcPr>
            <w:tcW w:w="1800" w:type="dxa"/>
            <w:vMerge/>
          </w:tcPr>
          <w:p w:rsidR="00922507" w:rsidRDefault="00922507" w:rsidP="00C85CFB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922507" w:rsidRPr="00B91269" w:rsidRDefault="00922507" w:rsidP="00C85CFB">
            <w:pPr>
              <w:jc w:val="center"/>
              <w:rPr>
                <w:b/>
                <w:sz w:val="18"/>
                <w:szCs w:val="18"/>
                <w:rPrChange w:id="376" w:author="Robin Dubiel" w:date="2020-06-10T14:20:00Z">
                  <w:rPr>
                    <w:b/>
                    <w:i/>
                    <w:sz w:val="18"/>
                    <w:szCs w:val="18"/>
                  </w:rPr>
                </w:rPrChange>
              </w:rPr>
            </w:pPr>
            <w:r w:rsidRPr="00B91269">
              <w:rPr>
                <w:b/>
                <w:sz w:val="18"/>
                <w:szCs w:val="18"/>
                <w:rPrChange w:id="377" w:author="Robin Dubiel" w:date="2020-06-10T14:20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Trier l’information essentielle </w:t>
            </w:r>
          </w:p>
        </w:tc>
        <w:tc>
          <w:tcPr>
            <w:tcW w:w="2490" w:type="dxa"/>
          </w:tcPr>
          <w:p w:rsidR="00922507" w:rsidRPr="00B91269" w:rsidRDefault="00B912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378" w:author="Robin Dubiel" w:date="2020-06-10T14:20:00Z">
                  <w:rPr/>
                </w:rPrChange>
              </w:rPr>
              <w:pPrChange w:id="379" w:author="Robin Dubiel" w:date="2020-06-10T14:18:00Z">
                <w:pPr/>
              </w:pPrChange>
            </w:pPr>
            <w:ins w:id="380" w:author="Robin Dubiel" w:date="2020-06-10T14:18:00Z">
              <w:r w:rsidRPr="00B91269">
                <w:rPr>
                  <w:sz w:val="20"/>
                  <w:szCs w:val="20"/>
                  <w:rPrChange w:id="381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choisir un moyen pour trier de l’information </w:t>
              </w:r>
              <w:r w:rsidRPr="00B91269">
                <w:rPr>
                  <w:b/>
                  <w:sz w:val="20"/>
                  <w:szCs w:val="20"/>
                  <w:rPrChange w:id="382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avec de l’aide</w:t>
              </w:r>
              <w:r w:rsidRPr="00B91269">
                <w:rPr>
                  <w:sz w:val="20"/>
                  <w:szCs w:val="20"/>
                  <w:rPrChange w:id="383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</w:tcPr>
          <w:p w:rsidR="00B91269" w:rsidRPr="00B91269" w:rsidRDefault="00B91269" w:rsidP="00B91269">
            <w:pPr>
              <w:pStyle w:val="ListParagraph"/>
              <w:numPr>
                <w:ilvl w:val="0"/>
                <w:numId w:val="6"/>
              </w:numPr>
              <w:rPr>
                <w:ins w:id="384" w:author="Robin Dubiel" w:date="2020-06-10T14:17:00Z"/>
                <w:sz w:val="20"/>
                <w:szCs w:val="20"/>
                <w:rPrChange w:id="385" w:author="Robin Dubiel" w:date="2020-06-10T14:20:00Z">
                  <w:rPr>
                    <w:ins w:id="386" w:author="Robin Dubiel" w:date="2020-06-10T14:17:00Z"/>
                    <w:i/>
                    <w:sz w:val="20"/>
                    <w:szCs w:val="20"/>
                  </w:rPr>
                </w:rPrChange>
              </w:rPr>
            </w:pPr>
            <w:ins w:id="387" w:author="Robin Dubiel" w:date="2020-06-10T14:17:00Z">
              <w:r w:rsidRPr="00B91269">
                <w:rPr>
                  <w:sz w:val="20"/>
                  <w:szCs w:val="20"/>
                  <w:rPrChange w:id="388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</w:t>
              </w:r>
              <w:r w:rsidRPr="00B91269">
                <w:rPr>
                  <w:b/>
                  <w:sz w:val="20"/>
                  <w:szCs w:val="20"/>
                  <w:rPrChange w:id="389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choisir un moyen pour trier</w:t>
              </w:r>
              <w:r w:rsidRPr="00B91269">
                <w:rPr>
                  <w:sz w:val="20"/>
                  <w:szCs w:val="20"/>
                  <w:rPrChange w:id="390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 de l’information.</w:t>
              </w:r>
            </w:ins>
          </w:p>
          <w:p w:rsidR="00922507" w:rsidRPr="00B91269" w:rsidRDefault="00922507">
            <w:pPr>
              <w:rPr>
                <w:sz w:val="20"/>
                <w:szCs w:val="20"/>
                <w:rPrChange w:id="391" w:author="Robin Dubiel" w:date="2020-06-10T14:20:00Z">
                  <w:rPr/>
                </w:rPrChange>
              </w:rPr>
              <w:pPrChange w:id="392" w:author="Robin Dubiel" w:date="2020-06-10T14:17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922507" w:rsidRPr="00B91269" w:rsidDel="00B91269" w:rsidRDefault="00922507" w:rsidP="00C85CFB">
            <w:pPr>
              <w:pStyle w:val="ListParagraph"/>
              <w:numPr>
                <w:ilvl w:val="0"/>
                <w:numId w:val="5"/>
              </w:numPr>
              <w:rPr>
                <w:del w:id="393" w:author="Robin Dubiel" w:date="2020-06-10T14:16:00Z"/>
                <w:sz w:val="20"/>
                <w:szCs w:val="20"/>
                <w:rPrChange w:id="394" w:author="Robin Dubiel" w:date="2020-06-10T14:20:00Z">
                  <w:rPr>
                    <w:del w:id="395" w:author="Robin Dubiel" w:date="2020-06-10T14:16:00Z"/>
                    <w:i/>
                    <w:sz w:val="20"/>
                    <w:szCs w:val="20"/>
                  </w:rPr>
                </w:rPrChange>
              </w:rPr>
            </w:pPr>
            <w:del w:id="396" w:author="Robin Dubiel" w:date="2020-06-10T14:16:00Z">
              <w:r w:rsidRPr="00B91269" w:rsidDel="00B91269">
                <w:rPr>
                  <w:sz w:val="20"/>
                  <w:szCs w:val="20"/>
                  <w:rPrChange w:id="397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h. reconnait l’utilit</w:delText>
              </w:r>
              <w:r w:rsidRPr="00B91269" w:rsidDel="00B91269">
                <w:rPr>
                  <w:rFonts w:cstheme="minorHAnsi"/>
                  <w:sz w:val="20"/>
                  <w:szCs w:val="20"/>
                  <w:rPrChange w:id="398" w:author="Robin Dubiel" w:date="2020-06-10T14:20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B91269" w:rsidDel="00B91269">
                <w:rPr>
                  <w:sz w:val="20"/>
                  <w:szCs w:val="20"/>
                  <w:rPrChange w:id="399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 d’une vari</w:delText>
              </w:r>
              <w:r w:rsidRPr="00B91269" w:rsidDel="00B91269">
                <w:rPr>
                  <w:rFonts w:cstheme="minorHAnsi"/>
                  <w:sz w:val="20"/>
                  <w:szCs w:val="20"/>
                  <w:rPrChange w:id="400" w:author="Robin Dubiel" w:date="2020-06-10T14:20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B91269" w:rsidDel="00B91269">
                <w:rPr>
                  <w:sz w:val="20"/>
                  <w:szCs w:val="20"/>
                  <w:rPrChange w:id="401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t</w:delText>
              </w:r>
              <w:r w:rsidRPr="00B91269" w:rsidDel="00B91269">
                <w:rPr>
                  <w:rFonts w:cstheme="minorHAnsi"/>
                  <w:sz w:val="20"/>
                  <w:szCs w:val="20"/>
                  <w:rPrChange w:id="402" w:author="Robin Dubiel" w:date="2020-06-10T14:20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delText>é</w:delText>
              </w:r>
              <w:r w:rsidRPr="00B91269" w:rsidDel="00B91269">
                <w:rPr>
                  <w:sz w:val="20"/>
                  <w:szCs w:val="20"/>
                  <w:rPrChange w:id="403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 xml:space="preserve"> de moyens de trier l’information, p. ex….</w:delText>
              </w:r>
            </w:del>
          </w:p>
          <w:p w:rsidR="00922507" w:rsidRPr="00B91269" w:rsidRDefault="00922507" w:rsidP="00C85CFB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rPrChange w:id="404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</w:pPr>
            <w:del w:id="405" w:author="Robin Dubiel" w:date="2020-06-10T14:16:00Z">
              <w:r w:rsidRPr="00B91269" w:rsidDel="00B91269">
                <w:rPr>
                  <w:sz w:val="20"/>
                  <w:szCs w:val="20"/>
                  <w:rPrChange w:id="406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i</w:delText>
              </w:r>
            </w:del>
            <w:ins w:id="407" w:author="Robin Dubiel" w:date="2020-06-10T14:16:00Z">
              <w:r w:rsidR="00B91269" w:rsidRPr="00B91269">
                <w:rPr>
                  <w:sz w:val="20"/>
                  <w:szCs w:val="20"/>
                  <w:rPrChange w:id="408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Je peux</w:t>
              </w:r>
            </w:ins>
            <w:del w:id="409" w:author="Robin Dubiel" w:date="2020-06-10T14:16:00Z">
              <w:r w:rsidRPr="00B91269" w:rsidDel="00B91269">
                <w:rPr>
                  <w:sz w:val="20"/>
                  <w:szCs w:val="20"/>
                  <w:rPrChange w:id="410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.</w:delText>
              </w:r>
            </w:del>
            <w:r w:rsidRPr="00B91269">
              <w:rPr>
                <w:sz w:val="20"/>
                <w:szCs w:val="20"/>
                <w:rPrChange w:id="411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 xml:space="preserve"> </w:t>
            </w:r>
            <w:ins w:id="412" w:author="Robin Dubiel" w:date="2020-06-10T14:16:00Z">
              <w:r w:rsidR="00B91269" w:rsidRPr="00B91269">
                <w:rPr>
                  <w:b/>
                  <w:sz w:val="20"/>
                  <w:szCs w:val="20"/>
                  <w:rPrChange w:id="413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c</w:t>
              </w:r>
            </w:ins>
            <w:del w:id="414" w:author="Robin Dubiel" w:date="2020-06-10T14:16:00Z">
              <w:r w:rsidRPr="00B91269" w:rsidDel="00B91269">
                <w:rPr>
                  <w:b/>
                  <w:sz w:val="20"/>
                  <w:szCs w:val="20"/>
                  <w:rPrChange w:id="415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C</w:delText>
              </w:r>
            </w:del>
            <w:r w:rsidRPr="00B91269">
              <w:rPr>
                <w:b/>
                <w:sz w:val="20"/>
                <w:szCs w:val="20"/>
                <w:rPrChange w:id="416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>hoisi</w:t>
            </w:r>
            <w:ins w:id="417" w:author="Robin Dubiel" w:date="2020-06-10T14:16:00Z">
              <w:r w:rsidR="00B91269" w:rsidRPr="00B91269">
                <w:rPr>
                  <w:b/>
                  <w:sz w:val="20"/>
                  <w:szCs w:val="20"/>
                  <w:rPrChange w:id="418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r</w:t>
              </w:r>
            </w:ins>
            <w:del w:id="419" w:author="Robin Dubiel" w:date="2020-06-10T14:16:00Z">
              <w:r w:rsidRPr="00B91269" w:rsidDel="00B91269">
                <w:rPr>
                  <w:b/>
                  <w:sz w:val="20"/>
                  <w:szCs w:val="20"/>
                  <w:rPrChange w:id="420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t</w:delText>
              </w:r>
            </w:del>
            <w:r w:rsidRPr="00B91269">
              <w:rPr>
                <w:b/>
                <w:sz w:val="20"/>
                <w:szCs w:val="20"/>
                <w:rPrChange w:id="421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 xml:space="preserve"> le moyen le plus appropri</w:t>
            </w:r>
            <w:r w:rsidRPr="00B91269">
              <w:rPr>
                <w:rFonts w:cstheme="minorHAnsi"/>
                <w:b/>
                <w:sz w:val="20"/>
                <w:szCs w:val="20"/>
                <w:rPrChange w:id="422" w:author="Robin Dubiel" w:date="2020-06-10T14:20:00Z">
                  <w:rPr>
                    <w:rFonts w:cstheme="minorHAnsi"/>
                    <w:i/>
                    <w:sz w:val="20"/>
                    <w:szCs w:val="20"/>
                  </w:rPr>
                </w:rPrChange>
              </w:rPr>
              <w:t>é</w:t>
            </w:r>
            <w:r w:rsidRPr="00B91269">
              <w:rPr>
                <w:sz w:val="20"/>
                <w:szCs w:val="20"/>
                <w:rPrChange w:id="423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 xml:space="preserve"> </w:t>
            </w:r>
            <w:r w:rsidRPr="00B91269">
              <w:rPr>
                <w:rFonts w:cstheme="minorHAnsi"/>
                <w:sz w:val="20"/>
                <w:szCs w:val="20"/>
                <w:rPrChange w:id="424" w:author="Robin Dubiel" w:date="2020-06-10T14:20:00Z">
                  <w:rPr>
                    <w:rFonts w:cstheme="minorHAnsi"/>
                    <w:i/>
                    <w:sz w:val="20"/>
                    <w:szCs w:val="20"/>
                  </w:rPr>
                </w:rPrChange>
              </w:rPr>
              <w:t>à</w:t>
            </w:r>
            <w:r w:rsidRPr="00B91269">
              <w:rPr>
                <w:sz w:val="20"/>
                <w:szCs w:val="20"/>
                <w:rPrChange w:id="425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 xml:space="preserve"> </w:t>
            </w:r>
            <w:ins w:id="426" w:author="Robin Dubiel" w:date="2020-06-10T14:18:00Z">
              <w:r w:rsidR="00B91269" w:rsidRPr="00B91269">
                <w:rPr>
                  <w:sz w:val="20"/>
                  <w:szCs w:val="20"/>
                  <w:rPrChange w:id="427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m</w:t>
              </w:r>
            </w:ins>
            <w:del w:id="428" w:author="Robin Dubiel" w:date="2020-06-10T14:18:00Z">
              <w:r w:rsidRPr="00B91269" w:rsidDel="00B91269">
                <w:rPr>
                  <w:sz w:val="20"/>
                  <w:szCs w:val="20"/>
                  <w:rPrChange w:id="429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delText>s</w:delText>
              </w:r>
            </w:del>
            <w:r w:rsidRPr="00B91269">
              <w:rPr>
                <w:sz w:val="20"/>
                <w:szCs w:val="20"/>
                <w:rPrChange w:id="430" w:author="Robin Dubiel" w:date="2020-06-10T14:20:00Z">
                  <w:rPr>
                    <w:i/>
                    <w:sz w:val="20"/>
                    <w:szCs w:val="20"/>
                  </w:rPr>
                </w:rPrChange>
              </w:rPr>
              <w:t>es besoins pour trier de l’information.</w:t>
            </w:r>
          </w:p>
          <w:p w:rsidR="00922507" w:rsidRPr="00B91269" w:rsidRDefault="00922507">
            <w:pPr>
              <w:rPr>
                <w:sz w:val="20"/>
                <w:szCs w:val="20"/>
                <w:rPrChange w:id="431" w:author="Robin Dubiel" w:date="2020-06-10T14:20:00Z">
                  <w:rPr/>
                </w:rPrChange>
              </w:rPr>
              <w:pPrChange w:id="432" w:author="Robin Dubiel" w:date="2020-06-10T14:17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  <w:del w:id="433" w:author="Robin Dubiel" w:date="2020-06-10T14:16:00Z">
              <w:r w:rsidRPr="00B91269" w:rsidDel="00B91269">
                <w:rPr>
                  <w:sz w:val="20"/>
                  <w:szCs w:val="20"/>
                  <w:rPrChange w:id="434" w:author="Robin Dubiel" w:date="2020-06-10T14:20:00Z">
                    <w:rPr/>
                  </w:rPrChange>
                </w:rPr>
                <w:delText>j. R</w:delText>
              </w:r>
              <w:r w:rsidRPr="00B91269" w:rsidDel="00B91269">
                <w:rPr>
                  <w:rFonts w:cstheme="minorHAnsi"/>
                  <w:sz w:val="20"/>
                  <w:szCs w:val="20"/>
                  <w:rPrChange w:id="435" w:author="Robin Dubiel" w:date="2020-06-10T14:20:00Z">
                    <w:rPr>
                      <w:rFonts w:cstheme="minorHAnsi"/>
                    </w:rPr>
                  </w:rPrChange>
                </w:rPr>
                <w:delText>é</w:delText>
              </w:r>
              <w:r w:rsidRPr="00B91269" w:rsidDel="00B91269">
                <w:rPr>
                  <w:sz w:val="20"/>
                  <w:szCs w:val="20"/>
                  <w:rPrChange w:id="436" w:author="Robin Dubiel" w:date="2020-06-10T14:20:00Z">
                    <w:rPr/>
                  </w:rPrChange>
                </w:rPr>
                <w:delText>sume l’information en tenant compte de la structure utilis</w:delText>
              </w:r>
              <w:r w:rsidRPr="00B91269" w:rsidDel="00B91269">
                <w:rPr>
                  <w:rFonts w:cstheme="minorHAnsi"/>
                  <w:sz w:val="20"/>
                  <w:szCs w:val="20"/>
                  <w:rPrChange w:id="437" w:author="Robin Dubiel" w:date="2020-06-10T14:20:00Z">
                    <w:rPr>
                      <w:rFonts w:cstheme="minorHAnsi"/>
                    </w:rPr>
                  </w:rPrChange>
                </w:rPr>
                <w:delText>é</w:delText>
              </w:r>
              <w:r w:rsidRPr="00B91269" w:rsidDel="00B91269">
                <w:rPr>
                  <w:sz w:val="20"/>
                  <w:szCs w:val="20"/>
                  <w:rPrChange w:id="438" w:author="Robin Dubiel" w:date="2020-06-10T14:20:00Z">
                    <w:rPr/>
                  </w:rPrChange>
                </w:rPr>
                <w:delText>e par l’auteur.</w:delText>
              </w:r>
            </w:del>
          </w:p>
        </w:tc>
        <w:tc>
          <w:tcPr>
            <w:tcW w:w="2495" w:type="dxa"/>
          </w:tcPr>
          <w:p w:rsidR="00B91269" w:rsidRPr="008B0333" w:rsidRDefault="00B912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439" w:author="Robin Dubiel" w:date="2020-06-11T11:15:00Z">
                  <w:rPr/>
                </w:rPrChange>
              </w:rPr>
            </w:pPr>
            <w:ins w:id="440" w:author="Robin Dubiel" w:date="2020-06-10T14:19:00Z">
              <w:r w:rsidRPr="00B91269">
                <w:rPr>
                  <w:sz w:val="20"/>
                  <w:szCs w:val="20"/>
                  <w:rPrChange w:id="441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peux </w:t>
              </w:r>
              <w:r w:rsidRPr="00B91269">
                <w:rPr>
                  <w:b/>
                  <w:sz w:val="20"/>
                  <w:szCs w:val="20"/>
                  <w:rPrChange w:id="442" w:author="Robin Dubiel" w:date="2020-06-10T14:20:00Z">
                    <w:rPr>
                      <w:b/>
                      <w:i/>
                      <w:sz w:val="20"/>
                      <w:szCs w:val="20"/>
                    </w:rPr>
                  </w:rPrChange>
                </w:rPr>
                <w:t>choisir le moyen le plus appropri</w:t>
              </w:r>
              <w:r w:rsidRPr="00B91269">
                <w:rPr>
                  <w:rFonts w:cstheme="minorHAnsi"/>
                  <w:b/>
                  <w:sz w:val="20"/>
                  <w:szCs w:val="20"/>
                  <w:rPrChange w:id="443" w:author="Robin Dubiel" w:date="2020-06-10T14:20:00Z">
                    <w:rPr>
                      <w:rFonts w:cstheme="minorHAnsi"/>
                      <w:b/>
                      <w:i/>
                      <w:sz w:val="20"/>
                      <w:szCs w:val="20"/>
                    </w:rPr>
                  </w:rPrChange>
                </w:rPr>
                <w:t>é</w:t>
              </w:r>
              <w:r w:rsidRPr="00B91269">
                <w:rPr>
                  <w:sz w:val="20"/>
                  <w:szCs w:val="20"/>
                  <w:rPrChange w:id="444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  <w:r w:rsidRPr="00B91269">
                <w:rPr>
                  <w:rFonts w:cstheme="minorHAnsi"/>
                  <w:sz w:val="20"/>
                  <w:szCs w:val="20"/>
                  <w:rPrChange w:id="445" w:author="Robin Dubiel" w:date="2020-06-10T14:20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à</w:t>
              </w:r>
              <w:r w:rsidRPr="00B91269">
                <w:rPr>
                  <w:sz w:val="20"/>
                  <w:szCs w:val="20"/>
                  <w:rPrChange w:id="446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 mes besoins pour trier de l’information </w:t>
              </w:r>
              <w:r w:rsidRPr="00B91269">
                <w:rPr>
                  <w:b/>
                  <w:sz w:val="20"/>
                  <w:szCs w:val="20"/>
                  <w:rPrChange w:id="447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>ET expliquer pourquoi</w:t>
              </w:r>
              <w:r w:rsidRPr="00B91269">
                <w:rPr>
                  <w:sz w:val="20"/>
                  <w:szCs w:val="20"/>
                  <w:rPrChange w:id="448" w:author="Robin Dubiel" w:date="2020-06-10T14:20:00Z">
                    <w:rPr>
                      <w:i/>
                      <w:sz w:val="20"/>
                      <w:szCs w:val="20"/>
                    </w:rPr>
                  </w:rPrChange>
                </w:rPr>
                <w:t xml:space="preserve"> je l’ai choisi.</w:t>
              </w:r>
            </w:ins>
          </w:p>
        </w:tc>
      </w:tr>
      <w:tr w:rsidR="00E32611" w:rsidRPr="00020D6A" w:rsidDel="00D57DC0" w:rsidTr="003375D4">
        <w:trPr>
          <w:del w:id="449" w:author="Robin Dubiel" w:date="2020-06-10T14:25:00Z"/>
        </w:trPr>
        <w:tc>
          <w:tcPr>
            <w:tcW w:w="1800" w:type="dxa"/>
          </w:tcPr>
          <w:p w:rsidR="00E32611" w:rsidDel="00D57DC0" w:rsidRDefault="00E32611" w:rsidP="00C85CFB">
            <w:pPr>
              <w:rPr>
                <w:del w:id="450" w:author="Robin Dubiel" w:date="2020-06-10T14:25:00Z"/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E32611" w:rsidDel="00D57DC0" w:rsidRDefault="00E32611" w:rsidP="00C85CFB">
            <w:pPr>
              <w:jc w:val="center"/>
              <w:rPr>
                <w:del w:id="451" w:author="Robin Dubiel" w:date="2020-06-10T14:25:00Z"/>
                <w:b/>
                <w:i/>
                <w:sz w:val="18"/>
                <w:szCs w:val="18"/>
              </w:rPr>
            </w:pPr>
            <w:del w:id="452" w:author="Robin Dubiel" w:date="2020-06-10T14:25:00Z">
              <w:r w:rsidDel="00D57DC0">
                <w:rPr>
                  <w:b/>
                  <w:i/>
                  <w:sz w:val="18"/>
                  <w:szCs w:val="18"/>
                </w:rPr>
                <w:delText xml:space="preserve">Faire appel </w:delText>
              </w:r>
              <w:r w:rsidDel="00D57DC0">
                <w:rPr>
                  <w:rFonts w:cstheme="minorHAnsi"/>
                  <w:b/>
                  <w:i/>
                  <w:sz w:val="18"/>
                  <w:szCs w:val="18"/>
                </w:rPr>
                <w:delText>à</w:delText>
              </w:r>
              <w:r w:rsidDel="00D57DC0">
                <w:rPr>
                  <w:b/>
                  <w:i/>
                  <w:sz w:val="18"/>
                  <w:szCs w:val="18"/>
                </w:rPr>
                <w:delText xml:space="preserve"> ses connaissances ant</w:delText>
              </w:r>
              <w:r w:rsidDel="00D57DC0">
                <w:rPr>
                  <w:rFonts w:cstheme="minorHAnsi"/>
                  <w:b/>
                  <w:i/>
                  <w:sz w:val="18"/>
                  <w:szCs w:val="18"/>
                </w:rPr>
                <w:delText>é</w:delText>
              </w:r>
              <w:r w:rsidDel="00D57DC0">
                <w:rPr>
                  <w:b/>
                  <w:i/>
                  <w:sz w:val="18"/>
                  <w:szCs w:val="18"/>
                </w:rPr>
                <w:delText>rieures du contenu du texte</w:delText>
              </w:r>
            </w:del>
          </w:p>
        </w:tc>
        <w:tc>
          <w:tcPr>
            <w:tcW w:w="2490" w:type="dxa"/>
          </w:tcPr>
          <w:p w:rsidR="00E32611" w:rsidDel="00D57DC0" w:rsidRDefault="00E32611" w:rsidP="0002187E">
            <w:pPr>
              <w:rPr>
                <w:del w:id="453" w:author="Robin Dubiel" w:date="2020-06-10T14:25:00Z"/>
                <w:sz w:val="20"/>
                <w:szCs w:val="20"/>
              </w:rPr>
            </w:pPr>
          </w:p>
        </w:tc>
        <w:tc>
          <w:tcPr>
            <w:tcW w:w="2491" w:type="dxa"/>
          </w:tcPr>
          <w:p w:rsidR="00E32611" w:rsidDel="00D57DC0" w:rsidRDefault="00E32611" w:rsidP="0002187E">
            <w:pPr>
              <w:pStyle w:val="ListParagraph"/>
              <w:numPr>
                <w:ilvl w:val="0"/>
                <w:numId w:val="6"/>
              </w:numPr>
              <w:rPr>
                <w:del w:id="454" w:author="Robin Dubiel" w:date="2020-06-10T14:25:00Z"/>
                <w:i/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D57DC0" w:rsidDel="00D57DC0" w:rsidRDefault="001C5999">
            <w:pPr>
              <w:pStyle w:val="ListParagraph"/>
              <w:numPr>
                <w:ilvl w:val="0"/>
                <w:numId w:val="5"/>
              </w:numPr>
              <w:rPr>
                <w:del w:id="455" w:author="Robin Dubiel" w:date="2020-06-10T14:25:00Z"/>
                <w:i/>
                <w:sz w:val="20"/>
                <w:szCs w:val="20"/>
              </w:rPr>
            </w:pPr>
            <w:del w:id="456" w:author="Robin Dubiel" w:date="2020-06-10T14:22:00Z">
              <w:r w:rsidDel="00D57DC0">
                <w:rPr>
                  <w:sz w:val="20"/>
                  <w:szCs w:val="20"/>
                </w:rPr>
                <w:delText>???J</w:delText>
              </w:r>
              <w:r w:rsidRPr="00ED08B3" w:rsidDel="00D57DC0">
                <w:rPr>
                  <w:sz w:val="20"/>
                  <w:szCs w:val="20"/>
                </w:rPr>
                <w:delText>e peux réagir à la lecture après avoir été enseigné diverses stratégies (p. ex. utiliser les connaissances antérieures, faisant des liens, parlant du sujet et des personnages).</w:delText>
              </w:r>
            </w:del>
          </w:p>
        </w:tc>
        <w:tc>
          <w:tcPr>
            <w:tcW w:w="2495" w:type="dxa"/>
          </w:tcPr>
          <w:p w:rsidR="00E32611" w:rsidRPr="0002187E" w:rsidDel="00D57DC0" w:rsidRDefault="00E32611" w:rsidP="00C85CFB">
            <w:pPr>
              <w:pStyle w:val="ListParagraph"/>
              <w:numPr>
                <w:ilvl w:val="0"/>
                <w:numId w:val="3"/>
              </w:numPr>
              <w:rPr>
                <w:del w:id="457" w:author="Robin Dubiel" w:date="2020-06-10T14:25:00Z"/>
                <w:i/>
                <w:sz w:val="18"/>
                <w:szCs w:val="18"/>
              </w:rPr>
            </w:pPr>
          </w:p>
        </w:tc>
      </w:tr>
      <w:tr w:rsidR="008B0333" w:rsidRPr="00020D6A" w:rsidTr="003375D4">
        <w:tc>
          <w:tcPr>
            <w:tcW w:w="1800" w:type="dxa"/>
            <w:vMerge w:val="restart"/>
          </w:tcPr>
          <w:p w:rsidR="008B0333" w:rsidRDefault="008B0333" w:rsidP="00C85CFB">
            <w:pPr>
              <w:rPr>
                <w:ins w:id="458" w:author="Robin Dubiel" w:date="2020-06-11T11:19:00Z"/>
                <w:b/>
                <w:sz w:val="24"/>
                <w:szCs w:val="24"/>
              </w:rPr>
            </w:pPr>
            <w:ins w:id="459" w:author="Robin Dubiel" w:date="2020-06-11T11:19:00Z">
              <w:r>
                <w:rPr>
                  <w:b/>
                  <w:sz w:val="24"/>
                  <w:szCs w:val="24"/>
                </w:rPr>
                <w:lastRenderedPageBreak/>
                <w:t xml:space="preserve">6CÉ.2 </w:t>
              </w:r>
            </w:ins>
          </w:p>
          <w:p w:rsidR="008B0333" w:rsidRDefault="008B0333" w:rsidP="00C85CFB">
            <w:pPr>
              <w:rPr>
                <w:ins w:id="460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1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2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3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4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5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6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7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8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69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0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1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2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3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4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5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6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7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8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79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80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81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82" w:author="Robin Dubiel" w:date="2020-06-11T11:19:00Z"/>
                <w:b/>
                <w:sz w:val="24"/>
                <w:szCs w:val="24"/>
              </w:rPr>
            </w:pPr>
          </w:p>
          <w:p w:rsidR="008B0333" w:rsidRDefault="008B0333" w:rsidP="00C85CFB">
            <w:pPr>
              <w:rPr>
                <w:ins w:id="483" w:author="Robin Dubiel" w:date="2020-06-11T11:19:00Z"/>
                <w:b/>
                <w:sz w:val="24"/>
                <w:szCs w:val="24"/>
              </w:rPr>
            </w:pPr>
            <w:ins w:id="484" w:author="Robin Dubiel" w:date="2020-06-11T11:19:00Z">
              <w:r>
                <w:rPr>
                  <w:b/>
                  <w:sz w:val="24"/>
                  <w:szCs w:val="24"/>
                </w:rPr>
                <w:lastRenderedPageBreak/>
                <w:t xml:space="preserve">6CÉ.2 </w:t>
              </w:r>
            </w:ins>
          </w:p>
          <w:p w:rsidR="008B0333" w:rsidRDefault="008B0333" w:rsidP="00C85CFB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8B0333" w:rsidRPr="006C6AA6" w:rsidRDefault="008B0333" w:rsidP="00C85CFB">
            <w:pPr>
              <w:jc w:val="center"/>
              <w:rPr>
                <w:b/>
                <w:sz w:val="18"/>
                <w:szCs w:val="18"/>
                <w:rPrChange w:id="485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</w:pPr>
            <w:r w:rsidRPr="006C6AA6">
              <w:rPr>
                <w:b/>
                <w:sz w:val="18"/>
                <w:szCs w:val="18"/>
                <w:rPrChange w:id="486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  <w:lastRenderedPageBreak/>
              <w:t>Utiliser une vari</w:t>
            </w:r>
            <w:r w:rsidRPr="006C6AA6">
              <w:rPr>
                <w:rFonts w:cstheme="minorHAnsi"/>
                <w:b/>
                <w:sz w:val="18"/>
                <w:szCs w:val="18"/>
                <w:rPrChange w:id="487" w:author="Robin Dubiel" w:date="2020-06-10T14:41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é</w:t>
            </w:r>
            <w:r w:rsidRPr="006C6AA6">
              <w:rPr>
                <w:b/>
                <w:sz w:val="18"/>
                <w:szCs w:val="18"/>
                <w:rPrChange w:id="488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  <w:t>t</w:t>
            </w:r>
            <w:r w:rsidRPr="006C6AA6">
              <w:rPr>
                <w:rFonts w:cstheme="minorHAnsi"/>
                <w:b/>
                <w:sz w:val="18"/>
                <w:szCs w:val="18"/>
                <w:rPrChange w:id="489" w:author="Robin Dubiel" w:date="2020-06-10T14:41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é</w:t>
            </w:r>
            <w:r w:rsidRPr="006C6AA6">
              <w:rPr>
                <w:b/>
                <w:sz w:val="18"/>
                <w:szCs w:val="18"/>
                <w:rPrChange w:id="490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 de sources de r</w:t>
            </w:r>
            <w:r w:rsidRPr="006C6AA6">
              <w:rPr>
                <w:rFonts w:cstheme="minorHAnsi"/>
                <w:b/>
                <w:sz w:val="18"/>
                <w:szCs w:val="18"/>
                <w:rPrChange w:id="491" w:author="Robin Dubiel" w:date="2020-06-10T14:41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é</w:t>
            </w:r>
            <w:r w:rsidRPr="006C6AA6">
              <w:rPr>
                <w:b/>
                <w:sz w:val="18"/>
                <w:szCs w:val="18"/>
                <w:rPrChange w:id="492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  <w:t>f</w:t>
            </w:r>
            <w:r w:rsidRPr="006C6AA6">
              <w:rPr>
                <w:rFonts w:cstheme="minorHAnsi"/>
                <w:b/>
                <w:sz w:val="18"/>
                <w:szCs w:val="18"/>
                <w:rPrChange w:id="493" w:author="Robin Dubiel" w:date="2020-06-10T14:41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é</w:t>
            </w:r>
            <w:r w:rsidRPr="006C6AA6">
              <w:rPr>
                <w:b/>
                <w:sz w:val="18"/>
                <w:szCs w:val="18"/>
                <w:rPrChange w:id="494" w:author="Robin Dubiel" w:date="2020-06-10T14:41:00Z">
                  <w:rPr>
                    <w:b/>
                    <w:i/>
                    <w:sz w:val="18"/>
                    <w:szCs w:val="18"/>
                  </w:rPr>
                </w:rPrChange>
              </w:rPr>
              <w:t>rence</w:t>
            </w:r>
          </w:p>
        </w:tc>
        <w:tc>
          <w:tcPr>
            <w:tcW w:w="2490" w:type="dxa"/>
          </w:tcPr>
          <w:p w:rsidR="008B0333" w:rsidRPr="006C6AA6" w:rsidRDefault="008B033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495" w:author="Robin Dubiel" w:date="2020-06-10T14:41:00Z">
                  <w:rPr/>
                </w:rPrChange>
              </w:rPr>
              <w:pPrChange w:id="496" w:author="Robin Dubiel" w:date="2020-06-10T14:34:00Z">
                <w:pPr/>
              </w:pPrChange>
            </w:pPr>
            <w:ins w:id="497" w:author="Robin Dubiel" w:date="2020-06-10T14:34:00Z">
              <w:r w:rsidRPr="006C6AA6">
                <w:rPr>
                  <w:sz w:val="20"/>
                  <w:szCs w:val="20"/>
                  <w:rPrChange w:id="498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J’utilise des outils, tels que listes de mots, dictionnaires,  glossaires pour assurer ma compréhension du texte </w:t>
              </w:r>
              <w:r w:rsidRPr="008B0333">
                <w:rPr>
                  <w:b/>
                  <w:sz w:val="20"/>
                  <w:szCs w:val="20"/>
                  <w:rPrChange w:id="499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>avec de l’aide</w:t>
              </w:r>
              <w:r w:rsidRPr="006C6AA6">
                <w:rPr>
                  <w:sz w:val="20"/>
                  <w:szCs w:val="20"/>
                  <w:rPrChange w:id="500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</w:tcPr>
          <w:p w:rsidR="008B0333" w:rsidRPr="006C6AA6" w:rsidRDefault="008B033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  <w:rPrChange w:id="501" w:author="Robin Dubiel" w:date="2020-06-10T14:41:00Z">
                  <w:rPr>
                    <w:i/>
                    <w:sz w:val="20"/>
                    <w:szCs w:val="20"/>
                  </w:rPr>
                </w:rPrChange>
              </w:rPr>
            </w:pPr>
            <w:ins w:id="502" w:author="Robin Dubiel" w:date="2020-06-10T14:33:00Z">
              <w:r w:rsidRPr="006C6AA6">
                <w:rPr>
                  <w:sz w:val="20"/>
                  <w:szCs w:val="20"/>
                  <w:rPrChange w:id="503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J</w:t>
              </w:r>
            </w:ins>
            <w:ins w:id="504" w:author="Robin Dubiel" w:date="2020-06-10T14:34:00Z">
              <w:r w:rsidRPr="006C6AA6">
                <w:rPr>
                  <w:sz w:val="20"/>
                  <w:szCs w:val="20"/>
                  <w:rPrChange w:id="505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’</w:t>
              </w:r>
              <w:r w:rsidRPr="008B0333">
                <w:rPr>
                  <w:b/>
                  <w:sz w:val="20"/>
                  <w:szCs w:val="20"/>
                  <w:rPrChange w:id="506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 xml:space="preserve">utilise </w:t>
              </w:r>
            </w:ins>
            <w:ins w:id="507" w:author="Robin Dubiel" w:date="2020-06-10T14:33:00Z">
              <w:r w:rsidRPr="008B0333">
                <w:rPr>
                  <w:b/>
                  <w:sz w:val="20"/>
                  <w:szCs w:val="20"/>
                  <w:rPrChange w:id="508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>des outils</w:t>
              </w:r>
              <w:r w:rsidRPr="006C6AA6">
                <w:rPr>
                  <w:sz w:val="20"/>
                  <w:szCs w:val="20"/>
                  <w:rPrChange w:id="509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, tels que listes de mots, dictionnaires,  glossaires pour assurer ma compréhension du texte </w:t>
              </w:r>
              <w:r w:rsidRPr="008B0333">
                <w:rPr>
                  <w:b/>
                  <w:sz w:val="20"/>
                  <w:szCs w:val="20"/>
                  <w:rPrChange w:id="510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>avec un rappel</w:t>
              </w:r>
              <w:r w:rsidRPr="006C6AA6">
                <w:rPr>
                  <w:sz w:val="20"/>
                  <w:szCs w:val="20"/>
                  <w:rPrChange w:id="511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  <w:shd w:val="clear" w:color="auto" w:fill="F2DBDB" w:themeFill="accent2" w:themeFillTint="33"/>
          </w:tcPr>
          <w:p w:rsidR="008B0333" w:rsidRDefault="008B0333">
            <w:pPr>
              <w:pStyle w:val="ListParagraph"/>
              <w:numPr>
                <w:ilvl w:val="0"/>
                <w:numId w:val="5"/>
              </w:numPr>
              <w:rPr>
                <w:ins w:id="512" w:author="Robin Dubiel" w:date="2020-06-10T15:00:00Z"/>
                <w:sz w:val="20"/>
                <w:szCs w:val="20"/>
              </w:rPr>
            </w:pPr>
            <w:ins w:id="513" w:author="Robin Dubiel" w:date="2020-06-10T14:32:00Z">
              <w:r w:rsidRPr="006C6AA6">
                <w:rPr>
                  <w:sz w:val="20"/>
                  <w:szCs w:val="20"/>
                  <w:rPrChange w:id="514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J</w:t>
              </w:r>
            </w:ins>
            <w:ins w:id="515" w:author="Robin Dubiel" w:date="2020-06-10T14:39:00Z">
              <w:r w:rsidRPr="006C6AA6">
                <w:rPr>
                  <w:sz w:val="20"/>
                  <w:szCs w:val="20"/>
                  <w:rPrChange w:id="516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’</w:t>
              </w:r>
              <w:r w:rsidRPr="008B0333">
                <w:rPr>
                  <w:b/>
                  <w:sz w:val="20"/>
                  <w:szCs w:val="20"/>
                  <w:rPrChange w:id="517" w:author="Robin Dubiel" w:date="2020-06-11T11:16:00Z">
                    <w:rPr>
                      <w:i/>
                      <w:sz w:val="20"/>
                      <w:szCs w:val="20"/>
                    </w:rPr>
                  </w:rPrChange>
                </w:rPr>
                <w:t>u</w:t>
              </w:r>
            </w:ins>
            <w:ins w:id="518" w:author="Robin Dubiel" w:date="2020-06-10T14:32:00Z">
              <w:r w:rsidRPr="008B0333">
                <w:rPr>
                  <w:b/>
                  <w:sz w:val="20"/>
                  <w:szCs w:val="20"/>
                  <w:rPrChange w:id="519" w:author="Robin Dubiel" w:date="2020-06-11T11:16:00Z">
                    <w:rPr>
                      <w:i/>
                      <w:sz w:val="20"/>
                      <w:szCs w:val="20"/>
                    </w:rPr>
                  </w:rPrChange>
                </w:rPr>
                <w:t>tilise</w:t>
              </w:r>
            </w:ins>
            <w:ins w:id="520" w:author="Robin Dubiel" w:date="2020-06-10T14:27:00Z">
              <w:r w:rsidRPr="008B0333">
                <w:rPr>
                  <w:b/>
                  <w:sz w:val="20"/>
                  <w:szCs w:val="20"/>
                  <w:rPrChange w:id="521" w:author="Robin Dubiel" w:date="2020-06-11T11:16:00Z">
                    <w:rPr>
                      <w:i/>
                      <w:sz w:val="20"/>
                      <w:szCs w:val="20"/>
                    </w:rPr>
                  </w:rPrChange>
                </w:rPr>
                <w:t xml:space="preserve"> des outils</w:t>
              </w:r>
              <w:r w:rsidRPr="006C6AA6">
                <w:rPr>
                  <w:sz w:val="20"/>
                  <w:szCs w:val="20"/>
                  <w:rPrChange w:id="522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, tels que </w:t>
              </w:r>
              <w:r>
                <w:rPr>
                  <w:sz w:val="20"/>
                  <w:szCs w:val="20"/>
                </w:rPr>
                <w:t xml:space="preserve">listes </w:t>
              </w:r>
              <w:r w:rsidRPr="006C6AA6">
                <w:rPr>
                  <w:sz w:val="20"/>
                  <w:szCs w:val="20"/>
                  <w:rPrChange w:id="523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de mots, dicti</w:t>
              </w:r>
              <w:r>
                <w:rPr>
                  <w:sz w:val="20"/>
                  <w:szCs w:val="20"/>
                </w:rPr>
                <w:t xml:space="preserve">onnaires, </w:t>
              </w:r>
              <w:r w:rsidRPr="006C6AA6">
                <w:rPr>
                  <w:sz w:val="20"/>
                  <w:szCs w:val="20"/>
                  <w:rPrChange w:id="524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glossaires </w:t>
              </w:r>
              <w:r w:rsidRPr="008B0333">
                <w:rPr>
                  <w:b/>
                  <w:sz w:val="20"/>
                  <w:szCs w:val="20"/>
                  <w:rPrChange w:id="525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 xml:space="preserve">pour assurer ma </w:t>
              </w:r>
            </w:ins>
            <w:ins w:id="526" w:author="Robin Dubiel" w:date="2020-06-10T14:33:00Z">
              <w:r w:rsidRPr="008B0333">
                <w:rPr>
                  <w:b/>
                  <w:sz w:val="20"/>
                  <w:szCs w:val="20"/>
                  <w:rPrChange w:id="527" w:author="Robin Dubiel" w:date="2020-06-11T11:17:00Z">
                    <w:rPr>
                      <w:i/>
                      <w:sz w:val="20"/>
                      <w:szCs w:val="20"/>
                    </w:rPr>
                  </w:rPrChange>
                </w:rPr>
                <w:t>compréhension</w:t>
              </w:r>
            </w:ins>
            <w:ins w:id="528" w:author="Robin Dubiel" w:date="2020-06-10T14:27:00Z">
              <w:r w:rsidRPr="006C6AA6">
                <w:rPr>
                  <w:sz w:val="20"/>
                  <w:szCs w:val="20"/>
                  <w:rPrChange w:id="529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 du texte.</w:t>
              </w:r>
            </w:ins>
          </w:p>
          <w:p w:rsidR="008B0333" w:rsidRDefault="008B0333">
            <w:pPr>
              <w:rPr>
                <w:ins w:id="530" w:author="Robin Dubiel" w:date="2020-06-10T15:00:00Z"/>
                <w:sz w:val="20"/>
                <w:szCs w:val="20"/>
              </w:rPr>
              <w:pPrChange w:id="531" w:author="Robin Dubiel" w:date="2020-06-10T15:00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</w:p>
          <w:p w:rsidR="008B0333" w:rsidRPr="00B72DA1" w:rsidRDefault="008B0333">
            <w:pPr>
              <w:rPr>
                <w:sz w:val="20"/>
                <w:szCs w:val="20"/>
                <w:rPrChange w:id="532" w:author="Robin Dubiel" w:date="2020-06-10T15:00:00Z">
                  <w:rPr>
                    <w:i/>
                    <w:sz w:val="20"/>
                    <w:szCs w:val="20"/>
                  </w:rPr>
                </w:rPrChange>
              </w:rPr>
              <w:pPrChange w:id="533" w:author="Robin Dubiel" w:date="2020-06-10T15:00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</w:p>
        </w:tc>
        <w:tc>
          <w:tcPr>
            <w:tcW w:w="2495" w:type="dxa"/>
          </w:tcPr>
          <w:p w:rsidR="008B0333" w:rsidRPr="006C6AA6" w:rsidRDefault="008B033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  <w:rPrChange w:id="534" w:author="Robin Dubiel" w:date="2020-06-10T14:41:00Z">
                  <w:rPr>
                    <w:i/>
                    <w:sz w:val="18"/>
                    <w:szCs w:val="18"/>
                  </w:rPr>
                </w:rPrChange>
              </w:rPr>
            </w:pPr>
            <w:ins w:id="535" w:author="Robin Dubiel" w:date="2020-06-10T14:36:00Z">
              <w:r w:rsidRPr="00A74C75">
                <w:rPr>
                  <w:b/>
                  <w:sz w:val="20"/>
                  <w:szCs w:val="20"/>
                  <w:rPrChange w:id="536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J</w:t>
              </w:r>
            </w:ins>
            <w:ins w:id="537" w:author="Robin Dubiel" w:date="2020-06-10T14:40:00Z">
              <w:r w:rsidRPr="00A74C75">
                <w:rPr>
                  <w:b/>
                  <w:sz w:val="20"/>
                  <w:szCs w:val="20"/>
                  <w:rPrChange w:id="538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’</w:t>
              </w:r>
            </w:ins>
            <w:ins w:id="539" w:author="Robin Dubiel" w:date="2020-06-10T14:39:00Z">
              <w:r w:rsidRPr="00A74C75">
                <w:rPr>
                  <w:b/>
                  <w:sz w:val="20"/>
                  <w:szCs w:val="20"/>
                  <w:rPrChange w:id="540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utilise</w:t>
              </w:r>
            </w:ins>
            <w:ins w:id="541" w:author="Robin Dubiel" w:date="2020-06-10T14:36:00Z">
              <w:r w:rsidRPr="00A74C75">
                <w:rPr>
                  <w:b/>
                  <w:sz w:val="20"/>
                  <w:szCs w:val="20"/>
                  <w:rPrChange w:id="542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 des outils</w:t>
              </w:r>
              <w:r w:rsidRPr="006C6AA6">
                <w:rPr>
                  <w:sz w:val="20"/>
                  <w:szCs w:val="20"/>
                  <w:rPrChange w:id="543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, tels que listes de mots, dictionnaires, glossaires</w:t>
              </w:r>
            </w:ins>
            <w:ins w:id="544" w:author="Robin Dubiel" w:date="2020-06-10T14:41:00Z">
              <w:r>
                <w:rPr>
                  <w:sz w:val="20"/>
                  <w:szCs w:val="20"/>
                </w:rPr>
                <w:t>,</w:t>
              </w:r>
            </w:ins>
            <w:ins w:id="545" w:author="Robin Dubiel" w:date="2020-06-10T14:36:00Z">
              <w:r w:rsidRPr="006C6AA6">
                <w:rPr>
                  <w:sz w:val="20"/>
                  <w:szCs w:val="20"/>
                  <w:rPrChange w:id="546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547" w:author="Robin Dubiel" w:date="2020-06-10T14:40:00Z">
              <w:r w:rsidRPr="00A74C75">
                <w:rPr>
                  <w:b/>
                  <w:sz w:val="20"/>
                  <w:szCs w:val="20"/>
                  <w:rPrChange w:id="548" w:author="Robin Dubiel" w:date="2020-06-10T14:42:00Z">
                    <w:rPr>
                      <w:i/>
                      <w:sz w:val="20"/>
                      <w:szCs w:val="20"/>
                    </w:rPr>
                  </w:rPrChange>
                </w:rPr>
                <w:t>efficacement et logiquement</w:t>
              </w:r>
            </w:ins>
            <w:ins w:id="549" w:author="Robin Dubiel" w:date="2020-06-10T14:39:00Z">
              <w:r w:rsidRPr="006C6AA6">
                <w:rPr>
                  <w:sz w:val="20"/>
                  <w:szCs w:val="20"/>
                  <w:rPrChange w:id="550" w:author="Robin Dubiel" w:date="2020-06-10T14:41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</w:tr>
      <w:tr w:rsidR="008B0333" w:rsidRPr="00020D6A" w:rsidTr="003375D4">
        <w:tc>
          <w:tcPr>
            <w:tcW w:w="1800" w:type="dxa"/>
            <w:vMerge/>
          </w:tcPr>
          <w:p w:rsidR="008B0333" w:rsidRDefault="008B0333" w:rsidP="00C85CFB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8B0333" w:rsidRPr="007F434C" w:rsidRDefault="008B0333">
            <w:pPr>
              <w:jc w:val="center"/>
              <w:rPr>
                <w:b/>
                <w:sz w:val="18"/>
                <w:szCs w:val="18"/>
                <w:rPrChange w:id="551" w:author="Robin Dubiel" w:date="2020-06-10T14:47:00Z">
                  <w:rPr>
                    <w:b/>
                    <w:i/>
                    <w:sz w:val="18"/>
                    <w:szCs w:val="18"/>
                  </w:rPr>
                </w:rPrChange>
              </w:rPr>
            </w:pPr>
            <w:r w:rsidRPr="007F434C">
              <w:rPr>
                <w:b/>
                <w:sz w:val="18"/>
                <w:szCs w:val="18"/>
                <w:rPrChange w:id="552" w:author="Robin Dubiel" w:date="2020-06-10T14:47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Appliquer </w:t>
            </w:r>
            <w:ins w:id="553" w:author="Robin Dubiel" w:date="2020-06-10T14:47:00Z">
              <w:r>
                <w:rPr>
                  <w:b/>
                  <w:sz w:val="18"/>
                  <w:szCs w:val="18"/>
                </w:rPr>
                <w:t xml:space="preserve">les </w:t>
              </w:r>
            </w:ins>
            <w:del w:id="554" w:author="Robin Dubiel" w:date="2020-06-10T14:43:00Z">
              <w:r w:rsidRPr="007F434C" w:rsidDel="00A74C75">
                <w:rPr>
                  <w:b/>
                  <w:sz w:val="18"/>
                  <w:szCs w:val="18"/>
                  <w:rPrChange w:id="555" w:author="Robin Dubiel" w:date="2020-06-10T14:47:00Z">
                    <w:rPr>
                      <w:b/>
                      <w:i/>
                      <w:sz w:val="18"/>
                      <w:szCs w:val="18"/>
                    </w:rPr>
                  </w:rPrChange>
                </w:rPr>
                <w:delText xml:space="preserve">ses </w:delText>
              </w:r>
            </w:del>
            <w:r w:rsidRPr="007F434C">
              <w:rPr>
                <w:b/>
                <w:sz w:val="18"/>
                <w:szCs w:val="18"/>
                <w:rPrChange w:id="556" w:author="Robin Dubiel" w:date="2020-06-10T14:47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connaissances de la langue et </w:t>
            </w:r>
            <w:ins w:id="557" w:author="Robin Dubiel" w:date="2020-06-10T14:47:00Z">
              <w:r>
                <w:rPr>
                  <w:b/>
                  <w:sz w:val="18"/>
                  <w:szCs w:val="18"/>
                </w:rPr>
                <w:t>d</w:t>
              </w:r>
            </w:ins>
            <w:del w:id="558" w:author="Robin Dubiel" w:date="2020-06-10T14:47:00Z">
              <w:r w:rsidRPr="007F434C" w:rsidDel="007F434C">
                <w:rPr>
                  <w:b/>
                  <w:sz w:val="18"/>
                  <w:szCs w:val="18"/>
                  <w:rPrChange w:id="559" w:author="Robin Dubiel" w:date="2020-06-10T14:47:00Z">
                    <w:rPr>
                      <w:b/>
                      <w:i/>
                      <w:sz w:val="18"/>
                      <w:szCs w:val="18"/>
                    </w:rPr>
                  </w:rPrChange>
                </w:rPr>
                <w:delText>d</w:delText>
              </w:r>
            </w:del>
            <w:r w:rsidRPr="007F434C">
              <w:rPr>
                <w:b/>
                <w:sz w:val="18"/>
                <w:szCs w:val="18"/>
                <w:rPrChange w:id="560" w:author="Robin Dubiel" w:date="2020-06-10T14:47:00Z">
                  <w:rPr>
                    <w:b/>
                    <w:i/>
                    <w:sz w:val="18"/>
                    <w:szCs w:val="18"/>
                  </w:rPr>
                </w:rPrChange>
              </w:rPr>
              <w:t xml:space="preserve">es conventions </w:t>
            </w:r>
            <w:del w:id="561" w:author="Robin Dubiel" w:date="2020-06-10T14:43:00Z">
              <w:r w:rsidRPr="007F434C" w:rsidDel="00A74C75">
                <w:rPr>
                  <w:b/>
                  <w:sz w:val="18"/>
                  <w:szCs w:val="18"/>
                  <w:rPrChange w:id="562" w:author="Robin Dubiel" w:date="2020-06-10T14:47:00Z">
                    <w:rPr>
                      <w:b/>
                      <w:i/>
                      <w:sz w:val="18"/>
                      <w:szCs w:val="18"/>
                    </w:rPr>
                  </w:rPrChange>
                </w:rPr>
                <w:delText xml:space="preserve">linguistiques </w:delText>
              </w:r>
              <w:r w:rsidRPr="007F434C" w:rsidDel="00A74C75">
                <w:rPr>
                  <w:b/>
                  <w:sz w:val="20"/>
                  <w:szCs w:val="20"/>
                </w:rPr>
                <w:delText>6CÉ.8 Stratégies and conventions</w:delText>
              </w:r>
            </w:del>
          </w:p>
        </w:tc>
        <w:tc>
          <w:tcPr>
            <w:tcW w:w="2490" w:type="dxa"/>
          </w:tcPr>
          <w:p w:rsidR="008B0333" w:rsidRDefault="008B0333" w:rsidP="001C599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C5999">
              <w:rPr>
                <w:b/>
                <w:sz w:val="20"/>
                <w:szCs w:val="20"/>
              </w:rPr>
              <w:t>Avec de l’aide</w:t>
            </w:r>
            <w:r w:rsidRPr="001C5999">
              <w:rPr>
                <w:sz w:val="20"/>
                <w:szCs w:val="20"/>
              </w:rPr>
              <w:t xml:space="preserve"> je peux parfois trouver le sens des mots inconnus (s’appuie sur le contexte, relit, utilise les outils, déchiffre les mots phonétiquement, fait des inférences).</w:t>
            </w:r>
          </w:p>
          <w:p w:rsidR="008B0333" w:rsidRDefault="008B0333" w:rsidP="0006064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0333" w:rsidRDefault="008B0333" w:rsidP="00060647">
            <w:pPr>
              <w:pStyle w:val="ListParagraph"/>
              <w:ind w:left="360"/>
              <w:rPr>
                <w:ins w:id="563" w:author="Robin Dubiel" w:date="2020-06-10T14:43:00Z"/>
                <w:sz w:val="20"/>
                <w:szCs w:val="20"/>
              </w:rPr>
            </w:pPr>
          </w:p>
          <w:p w:rsidR="008B0333" w:rsidRDefault="008B0333" w:rsidP="0006064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B0333" w:rsidRPr="008B0333" w:rsidRDefault="008B0333" w:rsidP="001C5999">
            <w:pPr>
              <w:pStyle w:val="ListParagraph"/>
              <w:numPr>
                <w:ilvl w:val="0"/>
                <w:numId w:val="3"/>
              </w:numPr>
              <w:rPr>
                <w:ins w:id="564" w:author="Robin Dubiel" w:date="2020-06-10T15:00:00Z"/>
                <w:sz w:val="20"/>
                <w:szCs w:val="20"/>
                <w:rPrChange w:id="565" w:author="Robin Dubiel" w:date="2020-06-11T11:18:00Z">
                  <w:rPr>
                    <w:ins w:id="566" w:author="Robin Dubiel" w:date="2020-06-10T15:00:00Z"/>
                    <w:b/>
                    <w:sz w:val="18"/>
                    <w:szCs w:val="18"/>
                  </w:rPr>
                </w:rPrChange>
              </w:rPr>
            </w:pPr>
            <w:r w:rsidRPr="008B0333">
              <w:rPr>
                <w:sz w:val="20"/>
                <w:szCs w:val="20"/>
                <w:rPrChange w:id="567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J’utilise la mise en page du texte et </w:t>
            </w:r>
            <w:r w:rsidRPr="008B0333">
              <w:rPr>
                <w:b/>
                <w:sz w:val="20"/>
                <w:szCs w:val="20"/>
                <w:rPrChange w:id="568" w:author="Robin Dubiel" w:date="2020-06-11T11:18:00Z">
                  <w:rPr>
                    <w:b/>
                    <w:sz w:val="18"/>
                    <w:szCs w:val="18"/>
                  </w:rPr>
                </w:rPrChange>
              </w:rPr>
              <w:t>quelques éléments de la structure</w:t>
            </w:r>
            <w:r w:rsidRPr="008B0333">
              <w:rPr>
                <w:sz w:val="20"/>
                <w:szCs w:val="20"/>
                <w:rPrChange w:id="569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 </w:t>
            </w:r>
            <w:del w:id="570" w:author="Robin Dubiel" w:date="2020-06-11T11:18:00Z">
              <w:r w:rsidRPr="008B0333" w:rsidDel="008B0333">
                <w:rPr>
                  <w:sz w:val="20"/>
                  <w:szCs w:val="20"/>
                  <w:rPrChange w:id="571" w:author="Robin Dubiel" w:date="2020-06-11T11:18:00Z">
                    <w:rPr>
                      <w:sz w:val="18"/>
                      <w:szCs w:val="18"/>
                    </w:rPr>
                  </w:rPrChange>
                </w:rPr>
                <w:delText xml:space="preserve"> </w:delText>
              </w:r>
            </w:del>
            <w:r w:rsidRPr="008B0333">
              <w:rPr>
                <w:sz w:val="20"/>
                <w:szCs w:val="20"/>
                <w:rPrChange w:id="572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pour me permettre de comprendre, </w:t>
            </w:r>
            <w:r w:rsidRPr="008B0333">
              <w:rPr>
                <w:b/>
                <w:sz w:val="20"/>
                <w:szCs w:val="20"/>
                <w:rPrChange w:id="573" w:author="Robin Dubiel" w:date="2020-06-11T11:18:00Z">
                  <w:rPr>
                    <w:b/>
                    <w:sz w:val="18"/>
                    <w:szCs w:val="18"/>
                  </w:rPr>
                </w:rPrChange>
              </w:rPr>
              <w:t>avec de l’aide.</w:t>
            </w:r>
          </w:p>
          <w:p w:rsidR="008B0333" w:rsidRDefault="008B0333">
            <w:pPr>
              <w:rPr>
                <w:ins w:id="574" w:author="Robin Dubiel" w:date="2020-06-10T15:00:00Z"/>
                <w:sz w:val="20"/>
                <w:szCs w:val="20"/>
              </w:rPr>
              <w:pPrChange w:id="575" w:author="Robin Dubiel" w:date="2020-06-10T15:00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576" w:author="Robin Dubiel" w:date="2020-06-10T15:00:00Z"/>
                <w:sz w:val="20"/>
                <w:szCs w:val="20"/>
              </w:rPr>
              <w:pPrChange w:id="577" w:author="Robin Dubiel" w:date="2020-06-10T15:00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Pr="00B72DA1" w:rsidRDefault="008B0333">
            <w:pPr>
              <w:rPr>
                <w:sz w:val="20"/>
                <w:szCs w:val="20"/>
                <w:rPrChange w:id="578" w:author="Robin Dubiel" w:date="2020-06-10T15:00:00Z">
                  <w:rPr/>
                </w:rPrChange>
              </w:rPr>
              <w:pPrChange w:id="579" w:author="Robin Dubiel" w:date="2020-06-10T15:00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</w:tc>
        <w:tc>
          <w:tcPr>
            <w:tcW w:w="2491" w:type="dxa"/>
          </w:tcPr>
          <w:p w:rsidR="008B0333" w:rsidRDefault="008B0333" w:rsidP="001C599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J’utilise </w:t>
            </w:r>
            <w:r w:rsidRPr="00ED08B3">
              <w:rPr>
                <w:b/>
                <w:sz w:val="20"/>
                <w:szCs w:val="20"/>
              </w:rPr>
              <w:t>quelques stratégies</w:t>
            </w:r>
            <w:r w:rsidRPr="00ED08B3">
              <w:rPr>
                <w:sz w:val="20"/>
                <w:szCs w:val="20"/>
              </w:rPr>
              <w:t xml:space="preserve"> pour trouver le sens des mots inconnus (s’appuie sur le contexte, relit, utilise les outils, déchiffre les mots phonétiquement, fait des inférences)</w:t>
            </w:r>
          </w:p>
          <w:p w:rsidR="008B0333" w:rsidRDefault="008B0333" w:rsidP="00060647">
            <w:pPr>
              <w:rPr>
                <w:sz w:val="20"/>
                <w:szCs w:val="20"/>
              </w:rPr>
            </w:pPr>
          </w:p>
          <w:p w:rsidR="008B0333" w:rsidRDefault="008B0333" w:rsidP="00060647">
            <w:pPr>
              <w:rPr>
                <w:ins w:id="580" w:author="Robin Dubiel" w:date="2020-06-10T14:43:00Z"/>
                <w:sz w:val="20"/>
                <w:szCs w:val="20"/>
              </w:rPr>
            </w:pPr>
          </w:p>
          <w:p w:rsidR="008B0333" w:rsidRPr="00060647" w:rsidRDefault="008B0333" w:rsidP="00060647">
            <w:pPr>
              <w:rPr>
                <w:sz w:val="20"/>
                <w:szCs w:val="20"/>
              </w:rPr>
            </w:pPr>
          </w:p>
          <w:p w:rsidR="008B0333" w:rsidRPr="008B0333" w:rsidRDefault="008B0333" w:rsidP="001C599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B0333">
              <w:rPr>
                <w:sz w:val="20"/>
                <w:szCs w:val="20"/>
                <w:rPrChange w:id="581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J’utilise la mise en page du texte et </w:t>
            </w:r>
            <w:r w:rsidRPr="008B0333">
              <w:rPr>
                <w:b/>
                <w:sz w:val="20"/>
                <w:szCs w:val="20"/>
                <w:rPrChange w:id="582" w:author="Robin Dubiel" w:date="2020-06-11T11:18:00Z">
                  <w:rPr>
                    <w:b/>
                    <w:sz w:val="18"/>
                    <w:szCs w:val="18"/>
                  </w:rPr>
                </w:rPrChange>
              </w:rPr>
              <w:t>quelques éléments de la structure</w:t>
            </w:r>
            <w:r w:rsidRPr="008B0333">
              <w:rPr>
                <w:sz w:val="20"/>
                <w:szCs w:val="20"/>
                <w:rPrChange w:id="583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 </w:t>
            </w:r>
            <w:del w:id="584" w:author="Robin Dubiel" w:date="2020-06-10T14:45:00Z">
              <w:r w:rsidRPr="008B0333" w:rsidDel="00A74C75">
                <w:rPr>
                  <w:sz w:val="20"/>
                  <w:szCs w:val="20"/>
                  <w:rPrChange w:id="585" w:author="Robin Dubiel" w:date="2020-06-11T11:18:00Z">
                    <w:rPr>
                      <w:sz w:val="18"/>
                      <w:szCs w:val="18"/>
                    </w:rPr>
                  </w:rPrChange>
                </w:rPr>
                <w:delText xml:space="preserve"> </w:delText>
              </w:r>
            </w:del>
            <w:r w:rsidRPr="008B0333">
              <w:rPr>
                <w:sz w:val="20"/>
                <w:szCs w:val="20"/>
                <w:rPrChange w:id="586" w:author="Robin Dubiel" w:date="2020-06-11T11:18:00Z">
                  <w:rPr>
                    <w:sz w:val="18"/>
                    <w:szCs w:val="18"/>
                  </w:rPr>
                </w:rPrChange>
              </w:rPr>
              <w:t>pour me permettre de comprendre.</w:t>
            </w:r>
          </w:p>
          <w:p w:rsidR="008B0333" w:rsidRDefault="008B0333" w:rsidP="001C5999">
            <w:pPr>
              <w:pStyle w:val="ListParagraph"/>
              <w:ind w:left="360"/>
              <w:rPr>
                <w:i/>
                <w:sz w:val="20"/>
                <w:szCs w:val="20"/>
              </w:rPr>
            </w:pPr>
          </w:p>
        </w:tc>
        <w:tc>
          <w:tcPr>
            <w:tcW w:w="2491" w:type="dxa"/>
            <w:shd w:val="clear" w:color="auto" w:fill="F2DBDB" w:themeFill="accent2" w:themeFillTint="33"/>
          </w:tcPr>
          <w:p w:rsidR="008B0333" w:rsidRDefault="008B0333" w:rsidP="001C5999">
            <w:pPr>
              <w:pStyle w:val="ListParagraph"/>
              <w:numPr>
                <w:ilvl w:val="0"/>
                <w:numId w:val="5"/>
              </w:numPr>
              <w:rPr>
                <w:ins w:id="587" w:author="Robin Dubiel" w:date="2020-06-10T14:43:00Z"/>
                <w:sz w:val="20"/>
                <w:szCs w:val="20"/>
              </w:rPr>
            </w:pPr>
            <w:r w:rsidRPr="00ED08B3">
              <w:rPr>
                <w:sz w:val="20"/>
                <w:szCs w:val="20"/>
              </w:rPr>
              <w:t xml:space="preserve">Je </w:t>
            </w:r>
            <w:r w:rsidRPr="00ED08B3">
              <w:rPr>
                <w:b/>
                <w:sz w:val="20"/>
                <w:szCs w:val="20"/>
              </w:rPr>
              <w:t>peux utiliser plusieurs stratégies</w:t>
            </w:r>
            <w:r w:rsidRPr="00ED08B3">
              <w:rPr>
                <w:sz w:val="20"/>
                <w:szCs w:val="20"/>
              </w:rPr>
              <w:t xml:space="preserve"> enseignées en classe </w:t>
            </w:r>
            <w:r w:rsidRPr="006D7F38">
              <w:rPr>
                <w:b/>
                <w:sz w:val="20"/>
                <w:szCs w:val="20"/>
                <w:rPrChange w:id="588" w:author="Robin Dubiel" w:date="2020-06-15T13:28:00Z">
                  <w:rPr>
                    <w:sz w:val="20"/>
                    <w:szCs w:val="20"/>
                  </w:rPr>
                </w:rPrChange>
              </w:rPr>
              <w:t xml:space="preserve">pour trouver le sens des mots inconnus </w:t>
            </w:r>
            <w:r w:rsidRPr="00ED08B3">
              <w:rPr>
                <w:sz w:val="20"/>
                <w:szCs w:val="20"/>
              </w:rPr>
              <w:t>(s’appuie sur le contexte, relit, utilise les outils, déchiffre les mots phonétiquement, fait des inférences).</w:t>
            </w:r>
          </w:p>
          <w:p w:rsidR="008B0333" w:rsidRPr="00ED08B3" w:rsidRDefault="008B0333">
            <w:pPr>
              <w:pStyle w:val="ListParagraph"/>
              <w:ind w:left="360"/>
              <w:rPr>
                <w:sz w:val="20"/>
                <w:szCs w:val="20"/>
              </w:rPr>
              <w:pPrChange w:id="589" w:author="Robin Dubiel" w:date="2020-06-10T14:43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</w:p>
          <w:p w:rsidR="008B0333" w:rsidRPr="008B0333" w:rsidRDefault="008B0333" w:rsidP="00C85CFB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8B0333">
              <w:rPr>
                <w:b/>
                <w:sz w:val="20"/>
                <w:szCs w:val="20"/>
                <w:rPrChange w:id="590" w:author="Robin Dubiel" w:date="2020-06-11T11:18:00Z">
                  <w:rPr>
                    <w:b/>
                    <w:sz w:val="18"/>
                    <w:szCs w:val="18"/>
                  </w:rPr>
                </w:rPrChange>
              </w:rPr>
              <w:t>J’utilise la structure du texte et la mise en page</w:t>
            </w:r>
            <w:r w:rsidRPr="008B0333">
              <w:rPr>
                <w:sz w:val="20"/>
                <w:szCs w:val="20"/>
                <w:rPrChange w:id="591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 pour me permettre de comprendre.</w:t>
            </w:r>
          </w:p>
        </w:tc>
        <w:tc>
          <w:tcPr>
            <w:tcW w:w="2495" w:type="dxa"/>
          </w:tcPr>
          <w:p w:rsidR="008B0333" w:rsidRDefault="008B0333" w:rsidP="001C5999">
            <w:pPr>
              <w:pStyle w:val="ListParagraph"/>
              <w:numPr>
                <w:ilvl w:val="0"/>
                <w:numId w:val="5"/>
              </w:numPr>
              <w:rPr>
                <w:ins w:id="592" w:author="Robin Dubiel" w:date="2020-06-10T14:43:00Z"/>
                <w:sz w:val="20"/>
                <w:szCs w:val="20"/>
              </w:rPr>
            </w:pPr>
            <w:r w:rsidRPr="001C5999">
              <w:rPr>
                <w:b/>
                <w:sz w:val="20"/>
                <w:szCs w:val="20"/>
              </w:rPr>
              <w:t>J’applique mes stratégies de lecture</w:t>
            </w:r>
            <w:r w:rsidRPr="001C5999">
              <w:rPr>
                <w:sz w:val="20"/>
                <w:szCs w:val="20"/>
              </w:rPr>
              <w:t xml:space="preserve"> quand j’ai de la difficulté avec des mots inconnus (s’appuie sur le contexte, relit, utilise les outils, déchiffre les mots phonétiquement, fait des inférences).</w:t>
            </w:r>
          </w:p>
          <w:p w:rsidR="008B0333" w:rsidRPr="00A74C75" w:rsidRDefault="008B0333">
            <w:pPr>
              <w:rPr>
                <w:sz w:val="20"/>
                <w:szCs w:val="20"/>
                <w:rPrChange w:id="593" w:author="Robin Dubiel" w:date="2020-06-10T14:43:00Z">
                  <w:rPr/>
                </w:rPrChange>
              </w:rPr>
              <w:pPrChange w:id="594" w:author="Robin Dubiel" w:date="2020-06-10T14:43:00Z">
                <w:pPr>
                  <w:pStyle w:val="ListParagraph"/>
                  <w:numPr>
                    <w:numId w:val="5"/>
                  </w:numPr>
                  <w:ind w:left="360" w:hanging="360"/>
                </w:pPr>
              </w:pPrChange>
            </w:pPr>
          </w:p>
          <w:p w:rsidR="008B0333" w:rsidRPr="008B0333" w:rsidRDefault="008B0333" w:rsidP="00C85CFB">
            <w:pPr>
              <w:pStyle w:val="ListParagraph"/>
              <w:numPr>
                <w:ilvl w:val="0"/>
                <w:numId w:val="3"/>
              </w:numPr>
              <w:rPr>
                <w:i/>
                <w:sz w:val="20"/>
                <w:szCs w:val="20"/>
                <w:rPrChange w:id="595" w:author="Robin Dubiel" w:date="2020-06-11T11:18:00Z">
                  <w:rPr>
                    <w:i/>
                    <w:sz w:val="18"/>
                    <w:szCs w:val="18"/>
                  </w:rPr>
                </w:rPrChange>
              </w:rPr>
            </w:pPr>
            <w:r w:rsidRPr="008B0333">
              <w:rPr>
                <w:sz w:val="20"/>
                <w:szCs w:val="20"/>
                <w:rPrChange w:id="596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Je </w:t>
            </w:r>
            <w:r w:rsidRPr="008B0333">
              <w:rPr>
                <w:b/>
                <w:sz w:val="20"/>
                <w:szCs w:val="20"/>
                <w:rPrChange w:id="597" w:author="Robin Dubiel" w:date="2020-06-11T11:18:00Z">
                  <w:rPr>
                    <w:b/>
                    <w:sz w:val="18"/>
                    <w:szCs w:val="18"/>
                  </w:rPr>
                </w:rPrChange>
              </w:rPr>
              <w:t>peux expliquer comment</w:t>
            </w:r>
            <w:r w:rsidRPr="008B0333">
              <w:rPr>
                <w:sz w:val="20"/>
                <w:szCs w:val="20"/>
                <w:rPrChange w:id="598" w:author="Robin Dubiel" w:date="2020-06-11T11:18:00Z">
                  <w:rPr>
                    <w:sz w:val="18"/>
                    <w:szCs w:val="18"/>
                  </w:rPr>
                </w:rPrChange>
              </w:rPr>
              <w:t xml:space="preserve"> la structure du texte et la mise en page me permettent de comprendre un texte.</w:t>
            </w:r>
          </w:p>
        </w:tc>
      </w:tr>
      <w:tr w:rsidR="008B0333" w:rsidRPr="00020D6A" w:rsidTr="003375D4">
        <w:tc>
          <w:tcPr>
            <w:tcW w:w="1800" w:type="dxa"/>
            <w:vMerge/>
          </w:tcPr>
          <w:p w:rsidR="008B0333" w:rsidRDefault="008B0333" w:rsidP="000321EF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8B0333" w:rsidRPr="00021584" w:rsidRDefault="008B0333">
            <w:pPr>
              <w:jc w:val="center"/>
              <w:rPr>
                <w:b/>
                <w:sz w:val="18"/>
                <w:szCs w:val="18"/>
              </w:rPr>
              <w:pPrChange w:id="599" w:author="Robin Dubiel" w:date="2020-06-10T14:48:00Z">
                <w:pPr/>
              </w:pPrChange>
            </w:pPr>
            <w:r w:rsidRPr="00021584">
              <w:rPr>
                <w:b/>
                <w:sz w:val="18"/>
                <w:szCs w:val="18"/>
              </w:rPr>
              <w:t>Liens entre les éléments de l’histoire et mon expérience personnelle</w:t>
            </w:r>
            <w:r>
              <w:rPr>
                <w:b/>
                <w:sz w:val="18"/>
                <w:szCs w:val="18"/>
              </w:rPr>
              <w:t xml:space="preserve"> </w:t>
            </w:r>
            <w:del w:id="600" w:author="Robin Dubiel" w:date="2020-06-10T14:48:00Z">
              <w:r w:rsidDel="00D117B9">
                <w:rPr>
                  <w:b/>
                  <w:sz w:val="24"/>
                  <w:szCs w:val="24"/>
                </w:rPr>
                <w:delText>6CÉ.2</w:delText>
              </w:r>
            </w:del>
          </w:p>
        </w:tc>
        <w:tc>
          <w:tcPr>
            <w:tcW w:w="2490" w:type="dxa"/>
          </w:tcPr>
          <w:p w:rsidR="008B0333" w:rsidRPr="00D64FE9" w:rsidRDefault="008B0333" w:rsidP="000321EF">
            <w:pPr>
              <w:pStyle w:val="ListParagraph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prendre conscience de mes propres réactions et  trouver pourquoi j’ai réagi de cette façon basée sur mes propres expériences </w:t>
            </w:r>
            <w:r w:rsidRPr="00D64FE9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491" w:type="dxa"/>
          </w:tcPr>
          <w:p w:rsidR="008B0333" w:rsidRPr="00D64FE9" w:rsidRDefault="008B0333" w:rsidP="000321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 xml:space="preserve">Je peux prendre conscience de mes </w:t>
            </w:r>
            <w:r w:rsidRPr="00D64FE9">
              <w:rPr>
                <w:b/>
                <w:sz w:val="20"/>
                <w:szCs w:val="20"/>
              </w:rPr>
              <w:t>propres réactions</w:t>
            </w:r>
            <w:r w:rsidRPr="00D64FE9">
              <w:rPr>
                <w:sz w:val="20"/>
                <w:szCs w:val="20"/>
              </w:rPr>
              <w:t xml:space="preserve"> face au texte.</w:t>
            </w:r>
          </w:p>
        </w:tc>
        <w:tc>
          <w:tcPr>
            <w:tcW w:w="2491" w:type="dxa"/>
            <w:shd w:val="clear" w:color="auto" w:fill="F2DBDB" w:themeFill="accent2" w:themeFillTint="33"/>
          </w:tcPr>
          <w:p w:rsidR="008B0333" w:rsidRDefault="008B0333" w:rsidP="000321EF">
            <w:pPr>
              <w:pStyle w:val="ListParagraph"/>
              <w:numPr>
                <w:ilvl w:val="0"/>
                <w:numId w:val="2"/>
              </w:numPr>
              <w:rPr>
                <w:ins w:id="601" w:author="Robin Dubiel" w:date="2020-06-10T15:00:00Z"/>
                <w:sz w:val="20"/>
                <w:szCs w:val="20"/>
              </w:rPr>
            </w:pPr>
            <w:r w:rsidRPr="00D64FE9">
              <w:rPr>
                <w:b/>
                <w:sz w:val="20"/>
                <w:szCs w:val="20"/>
              </w:rPr>
              <w:t>Je prends conscience de mes propres réactions face au texte</w:t>
            </w:r>
            <w:r w:rsidRPr="00D64FE9">
              <w:rPr>
                <w:sz w:val="20"/>
                <w:szCs w:val="20"/>
              </w:rPr>
              <w:t xml:space="preserve"> et je peux trouver pourquoi j’ai réagi </w:t>
            </w:r>
            <w:r w:rsidRPr="00D64FE9">
              <w:rPr>
                <w:b/>
                <w:sz w:val="20"/>
                <w:szCs w:val="20"/>
              </w:rPr>
              <w:t>de cette façon à partir de mon expérience personnelle</w:t>
            </w:r>
            <w:r w:rsidRPr="00D64FE9">
              <w:rPr>
                <w:sz w:val="20"/>
                <w:szCs w:val="20"/>
              </w:rPr>
              <w:t>.</w:t>
            </w:r>
          </w:p>
          <w:p w:rsidR="008B0333" w:rsidRDefault="008B0333">
            <w:pPr>
              <w:rPr>
                <w:ins w:id="602" w:author="Robin Dubiel" w:date="2020-06-10T15:00:00Z"/>
                <w:sz w:val="20"/>
                <w:szCs w:val="20"/>
              </w:rPr>
              <w:pPrChange w:id="603" w:author="Robin Dubiel" w:date="2020-06-10T15:00:00Z">
                <w:pPr>
                  <w:pStyle w:val="ListParagraph"/>
                  <w:numPr>
                    <w:numId w:val="2"/>
                  </w:numPr>
                  <w:ind w:left="360" w:hanging="360"/>
                </w:pPr>
              </w:pPrChange>
            </w:pPr>
          </w:p>
          <w:p w:rsidR="008B0333" w:rsidRPr="00B72DA1" w:rsidRDefault="008B0333">
            <w:pPr>
              <w:rPr>
                <w:sz w:val="20"/>
                <w:szCs w:val="20"/>
                <w:rPrChange w:id="604" w:author="Robin Dubiel" w:date="2020-06-10T15:00:00Z">
                  <w:rPr/>
                </w:rPrChange>
              </w:rPr>
              <w:pPrChange w:id="605" w:author="Robin Dubiel" w:date="2020-06-10T15:00:00Z">
                <w:pPr>
                  <w:pStyle w:val="ListParagraph"/>
                  <w:numPr>
                    <w:numId w:val="2"/>
                  </w:numPr>
                  <w:ind w:left="360" w:hanging="360"/>
                </w:pPr>
              </w:pPrChange>
            </w:pPr>
          </w:p>
        </w:tc>
        <w:tc>
          <w:tcPr>
            <w:tcW w:w="2495" w:type="dxa"/>
          </w:tcPr>
          <w:p w:rsidR="008B0333" w:rsidRPr="00D64FE9" w:rsidRDefault="008B0333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64FE9">
              <w:rPr>
                <w:sz w:val="20"/>
                <w:szCs w:val="20"/>
              </w:rPr>
              <w:t>J</w:t>
            </w:r>
            <w:ins w:id="606" w:author="Robin Dubiel" w:date="2020-06-10T14:49:00Z">
              <w:r>
                <w:rPr>
                  <w:b/>
                  <w:sz w:val="20"/>
                  <w:szCs w:val="20"/>
                </w:rPr>
                <w:t>’explique</w:t>
              </w:r>
            </w:ins>
            <w:del w:id="607" w:author="Robin Dubiel" w:date="2020-06-10T14:49:00Z">
              <w:r w:rsidRPr="00D64FE9" w:rsidDel="00D117B9">
                <w:rPr>
                  <w:sz w:val="20"/>
                  <w:szCs w:val="20"/>
                </w:rPr>
                <w:delText xml:space="preserve">e </w:delText>
              </w:r>
              <w:r w:rsidRPr="00D64FE9" w:rsidDel="00D117B9">
                <w:rPr>
                  <w:b/>
                  <w:sz w:val="20"/>
                  <w:szCs w:val="20"/>
                </w:rPr>
                <w:delText>compare</w:delText>
              </w:r>
            </w:del>
            <w:r w:rsidRPr="00D64FE9">
              <w:rPr>
                <w:b/>
                <w:sz w:val="20"/>
                <w:szCs w:val="20"/>
              </w:rPr>
              <w:t xml:space="preserve"> ma réaction </w:t>
            </w:r>
            <w:del w:id="608" w:author="Robin Dubiel" w:date="2020-06-10T14:49:00Z">
              <w:r w:rsidRPr="00D64FE9" w:rsidDel="00D117B9">
                <w:rPr>
                  <w:b/>
                  <w:sz w:val="20"/>
                  <w:szCs w:val="20"/>
                </w:rPr>
                <w:delText>à plusieurs</w:delText>
              </w:r>
            </w:del>
            <w:ins w:id="609" w:author="Robin Dubiel" w:date="2020-06-10T14:49:00Z">
              <w:r>
                <w:rPr>
                  <w:b/>
                  <w:sz w:val="20"/>
                  <w:szCs w:val="20"/>
                </w:rPr>
                <w:t>face aux</w:t>
              </w:r>
            </w:ins>
            <w:r w:rsidRPr="00D64FE9">
              <w:rPr>
                <w:b/>
                <w:sz w:val="20"/>
                <w:szCs w:val="20"/>
              </w:rPr>
              <w:t xml:space="preserve"> textes</w:t>
            </w:r>
            <w:r w:rsidRPr="00D64FE9">
              <w:rPr>
                <w:sz w:val="20"/>
                <w:szCs w:val="20"/>
              </w:rPr>
              <w:t xml:space="preserve"> à partir de mon expérience personnelle </w:t>
            </w:r>
            <w:r w:rsidRPr="006D7F38">
              <w:rPr>
                <w:b/>
                <w:sz w:val="20"/>
                <w:szCs w:val="20"/>
                <w:rPrChange w:id="610" w:author="Robin Dubiel" w:date="2020-06-15T13:29:00Z">
                  <w:rPr>
                    <w:sz w:val="20"/>
                    <w:szCs w:val="20"/>
                  </w:rPr>
                </w:rPrChange>
              </w:rPr>
              <w:t>et avec des passages</w:t>
            </w:r>
            <w:r w:rsidRPr="00D64FE9">
              <w:rPr>
                <w:sz w:val="20"/>
                <w:szCs w:val="20"/>
              </w:rPr>
              <w:t xml:space="preserve"> qui appuient mon explication. </w:t>
            </w:r>
          </w:p>
        </w:tc>
      </w:tr>
      <w:tr w:rsidR="008B0333" w:rsidRPr="00020D6A" w:rsidTr="003375D4">
        <w:tc>
          <w:tcPr>
            <w:tcW w:w="1800" w:type="dxa"/>
            <w:vMerge/>
          </w:tcPr>
          <w:p w:rsidR="008B0333" w:rsidRDefault="008B0333" w:rsidP="000321EF">
            <w:pPr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8B0333" w:rsidRPr="00B72DA1" w:rsidRDefault="008B0333" w:rsidP="000321EF">
            <w:pPr>
              <w:jc w:val="center"/>
              <w:rPr>
                <w:rFonts w:cstheme="minorHAnsi"/>
                <w:b/>
                <w:sz w:val="18"/>
                <w:szCs w:val="18"/>
                <w:rPrChange w:id="611" w:author="Robin Dubiel" w:date="2020-06-10T14:59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</w:pPr>
            <w:r w:rsidRPr="00B72DA1">
              <w:rPr>
                <w:rFonts w:cstheme="minorHAnsi"/>
                <w:b/>
                <w:sz w:val="18"/>
                <w:szCs w:val="18"/>
                <w:rPrChange w:id="612" w:author="Robin Dubiel" w:date="2020-06-10T14:59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 xml:space="preserve">Réfléchir sur </w:t>
            </w:r>
            <w:ins w:id="613" w:author="Robin Dubiel" w:date="2020-06-10T14:50:00Z">
              <w:r w:rsidRPr="00B72DA1">
                <w:rPr>
                  <w:rFonts w:cstheme="minorHAnsi"/>
                  <w:b/>
                  <w:sz w:val="18"/>
                  <w:szCs w:val="18"/>
                  <w:rPrChange w:id="614" w:author="Robin Dubiel" w:date="2020-06-10T14:59:00Z"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rPrChange>
                </w:rPr>
                <w:t>m</w:t>
              </w:r>
            </w:ins>
            <w:del w:id="615" w:author="Robin Dubiel" w:date="2020-06-10T14:50:00Z">
              <w:r w:rsidRPr="00B72DA1" w:rsidDel="00D117B9">
                <w:rPr>
                  <w:rFonts w:cstheme="minorHAnsi"/>
                  <w:b/>
                  <w:sz w:val="18"/>
                  <w:szCs w:val="18"/>
                  <w:rPrChange w:id="616" w:author="Robin Dubiel" w:date="2020-06-10T14:59:00Z"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rPrChange>
                </w:rPr>
                <w:delText>s</w:delText>
              </w:r>
            </w:del>
            <w:r w:rsidRPr="00B72DA1">
              <w:rPr>
                <w:rFonts w:cstheme="minorHAnsi"/>
                <w:b/>
                <w:sz w:val="18"/>
                <w:szCs w:val="18"/>
                <w:rPrChange w:id="617" w:author="Robin Dubiel" w:date="2020-06-10T14:59:00Z">
                  <w:rPr>
                    <w:rFonts w:cstheme="minorHAnsi"/>
                    <w:b/>
                    <w:i/>
                    <w:sz w:val="18"/>
                    <w:szCs w:val="18"/>
                  </w:rPr>
                </w:rPrChange>
              </w:rPr>
              <w:t>es compétences de lecteur ou de lectrice</w:t>
            </w:r>
            <w:del w:id="618" w:author="Robin Dubiel" w:date="2020-06-10T14:59:00Z">
              <w:r w:rsidRPr="00B72DA1" w:rsidDel="00B72DA1">
                <w:rPr>
                  <w:rFonts w:cstheme="minorHAnsi"/>
                  <w:b/>
                  <w:sz w:val="18"/>
                  <w:szCs w:val="18"/>
                  <w:rPrChange w:id="619" w:author="Robin Dubiel" w:date="2020-06-10T14:59:00Z">
                    <w:rPr>
                      <w:rFonts w:cstheme="minorHAnsi"/>
                      <w:b/>
                      <w:i/>
                      <w:sz w:val="18"/>
                      <w:szCs w:val="18"/>
                    </w:rPr>
                  </w:rPrChange>
                </w:rPr>
                <w:delText>.</w:delText>
              </w:r>
            </w:del>
          </w:p>
        </w:tc>
        <w:tc>
          <w:tcPr>
            <w:tcW w:w="2490" w:type="dxa"/>
          </w:tcPr>
          <w:p w:rsidR="008B0333" w:rsidRPr="00B72DA1" w:rsidRDefault="008B0333">
            <w:pPr>
              <w:pStyle w:val="ListParagraph"/>
              <w:numPr>
                <w:ilvl w:val="0"/>
                <w:numId w:val="31"/>
              </w:numPr>
              <w:ind w:left="366" w:hanging="284"/>
              <w:rPr>
                <w:sz w:val="20"/>
                <w:szCs w:val="20"/>
                <w:rPrChange w:id="620" w:author="Robin Dubiel" w:date="2020-06-10T14:59:00Z">
                  <w:rPr/>
                </w:rPrChange>
              </w:rPr>
              <w:pPrChange w:id="621" w:author="Robin Dubiel" w:date="2020-06-10T14:57:00Z">
                <w:pPr/>
              </w:pPrChange>
            </w:pPr>
            <w:ins w:id="622" w:author="Robin Dubiel" w:date="2020-06-10T14:57:00Z">
              <w:r w:rsidRPr="00B72DA1">
                <w:rPr>
                  <w:sz w:val="20"/>
                  <w:szCs w:val="20"/>
                  <w:rPrChange w:id="623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J’</w:t>
              </w:r>
              <w:r w:rsidRPr="008B0333">
                <w:rPr>
                  <w:b/>
                  <w:sz w:val="20"/>
                  <w:szCs w:val="20"/>
                  <w:rPrChange w:id="624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identifie une </w:t>
              </w:r>
            </w:ins>
            <w:ins w:id="625" w:author="Robin Dubiel" w:date="2020-06-10T14:58:00Z">
              <w:r w:rsidRPr="008B0333">
                <w:rPr>
                  <w:b/>
                  <w:sz w:val="20"/>
                  <w:szCs w:val="20"/>
                  <w:rPrChange w:id="626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stratégie</w:t>
              </w:r>
            </w:ins>
            <w:ins w:id="627" w:author="Robin Dubiel" w:date="2020-06-10T14:57:00Z">
              <w:r w:rsidRPr="008B0333">
                <w:rPr>
                  <w:b/>
                  <w:sz w:val="20"/>
                  <w:szCs w:val="20"/>
                  <w:rPrChange w:id="628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  <w:r w:rsidRPr="00B72DA1">
                <w:rPr>
                  <w:sz w:val="20"/>
                  <w:szCs w:val="20"/>
                  <w:rPrChange w:id="629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qui m’a </w:t>
              </w:r>
            </w:ins>
            <w:ins w:id="630" w:author="Robin Dubiel" w:date="2020-06-10T14:58:00Z">
              <w:r w:rsidRPr="00B72DA1">
                <w:rPr>
                  <w:sz w:val="20"/>
                  <w:szCs w:val="20"/>
                  <w:rPrChange w:id="631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aidé</w:t>
              </w:r>
            </w:ins>
            <w:ins w:id="632" w:author="Robin Dubiel" w:date="2020-06-10T14:57:00Z">
              <w:r w:rsidRPr="00B72DA1">
                <w:rPr>
                  <w:sz w:val="20"/>
                  <w:szCs w:val="20"/>
                  <w:rPrChange w:id="633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634" w:author="Robin Dubiel" w:date="2020-06-10T14:58:00Z">
              <w:r w:rsidRPr="00B72DA1">
                <w:rPr>
                  <w:sz w:val="20"/>
                  <w:szCs w:val="20"/>
                  <w:rPrChange w:id="635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à</w:t>
              </w:r>
            </w:ins>
            <w:ins w:id="636" w:author="Robin Dubiel" w:date="2020-06-10T14:57:00Z">
              <w:r w:rsidRPr="00B72DA1">
                <w:rPr>
                  <w:sz w:val="20"/>
                  <w:szCs w:val="20"/>
                  <w:rPrChange w:id="637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comprendre un texte </w:t>
              </w:r>
            </w:ins>
            <w:ins w:id="638" w:author="Robin Dubiel" w:date="2020-06-10T14:58:00Z">
              <w:r w:rsidRPr="00B72DA1">
                <w:rPr>
                  <w:sz w:val="20"/>
                  <w:szCs w:val="20"/>
                  <w:rPrChange w:id="639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écrit</w:t>
              </w:r>
            </w:ins>
            <w:ins w:id="640" w:author="Robin Dubiel" w:date="2020-06-10T14:57:00Z">
              <w:r w:rsidRPr="00B72DA1">
                <w:rPr>
                  <w:sz w:val="20"/>
                  <w:szCs w:val="20"/>
                  <w:rPrChange w:id="641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  <w:r w:rsidRPr="008B0333">
                <w:rPr>
                  <w:b/>
                  <w:sz w:val="20"/>
                  <w:szCs w:val="20"/>
                  <w:rPrChange w:id="642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avec le soutien</w:t>
              </w:r>
              <w:r w:rsidRPr="00B72DA1">
                <w:rPr>
                  <w:sz w:val="20"/>
                  <w:szCs w:val="20"/>
                  <w:rPrChange w:id="643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  <w:p w:rsidR="008B0333" w:rsidRPr="00B72DA1" w:rsidRDefault="008B0333" w:rsidP="000321EF">
            <w:pPr>
              <w:rPr>
                <w:sz w:val="20"/>
                <w:szCs w:val="20"/>
              </w:rPr>
            </w:pPr>
          </w:p>
          <w:p w:rsidR="008B0333" w:rsidRPr="00B72DA1" w:rsidRDefault="008B0333" w:rsidP="000321EF">
            <w:pPr>
              <w:rPr>
                <w:sz w:val="20"/>
                <w:szCs w:val="20"/>
              </w:rPr>
            </w:pPr>
          </w:p>
          <w:p w:rsidR="008B0333" w:rsidRPr="00B72DA1" w:rsidRDefault="008B0333" w:rsidP="000321EF">
            <w:pPr>
              <w:rPr>
                <w:sz w:val="20"/>
                <w:szCs w:val="20"/>
              </w:rPr>
            </w:pPr>
          </w:p>
          <w:p w:rsidR="008B0333" w:rsidRPr="00B72DA1" w:rsidRDefault="008B0333" w:rsidP="000321EF">
            <w:pPr>
              <w:rPr>
                <w:sz w:val="20"/>
                <w:szCs w:val="20"/>
              </w:rPr>
            </w:pPr>
          </w:p>
          <w:p w:rsidR="008B0333" w:rsidRPr="00B72DA1" w:rsidRDefault="008B0333" w:rsidP="000321EF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</w:tcPr>
          <w:p w:rsidR="008B0333" w:rsidRPr="00B72DA1" w:rsidRDefault="008B0333">
            <w:pPr>
              <w:pStyle w:val="ListParagraph"/>
              <w:numPr>
                <w:ilvl w:val="0"/>
                <w:numId w:val="30"/>
              </w:numPr>
              <w:ind w:left="285" w:hanging="284"/>
              <w:rPr>
                <w:sz w:val="20"/>
                <w:szCs w:val="20"/>
                <w:rPrChange w:id="644" w:author="Robin Dubiel" w:date="2020-06-10T14:59:00Z">
                  <w:rPr/>
                </w:rPrChange>
              </w:rPr>
              <w:pPrChange w:id="645" w:author="Robin Dubiel" w:date="2020-06-10T14:56:00Z">
                <w:pPr>
                  <w:pStyle w:val="ListParagraph"/>
                  <w:numPr>
                    <w:numId w:val="6"/>
                  </w:numPr>
                  <w:ind w:left="360" w:hanging="360"/>
                </w:pPr>
              </w:pPrChange>
            </w:pPr>
            <w:ins w:id="646" w:author="Robin Dubiel" w:date="2020-06-10T14:56:00Z">
              <w:r w:rsidRPr="00B72DA1">
                <w:rPr>
                  <w:sz w:val="20"/>
                  <w:szCs w:val="20"/>
                  <w:rPrChange w:id="647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J’</w:t>
              </w:r>
              <w:r w:rsidRPr="008B0333">
                <w:rPr>
                  <w:b/>
                  <w:sz w:val="20"/>
                  <w:szCs w:val="20"/>
                  <w:rPrChange w:id="648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identifie une </w:t>
              </w:r>
            </w:ins>
            <w:ins w:id="649" w:author="Robin Dubiel" w:date="2020-06-10T14:58:00Z">
              <w:r w:rsidRPr="008B0333">
                <w:rPr>
                  <w:b/>
                  <w:sz w:val="20"/>
                  <w:szCs w:val="20"/>
                  <w:rPrChange w:id="650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stratégie</w:t>
              </w:r>
            </w:ins>
            <w:ins w:id="651" w:author="Robin Dubiel" w:date="2020-06-10T14:56:00Z">
              <w:r w:rsidRPr="008B0333">
                <w:rPr>
                  <w:b/>
                  <w:sz w:val="20"/>
                  <w:szCs w:val="20"/>
                  <w:rPrChange w:id="652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 qui m’a </w:t>
              </w:r>
            </w:ins>
            <w:ins w:id="653" w:author="Robin Dubiel" w:date="2020-06-10T14:58:00Z">
              <w:r w:rsidRPr="008B0333">
                <w:rPr>
                  <w:b/>
                  <w:sz w:val="20"/>
                  <w:szCs w:val="20"/>
                  <w:rPrChange w:id="654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aidé</w:t>
              </w:r>
            </w:ins>
            <w:ins w:id="655" w:author="Robin Dubiel" w:date="2020-06-10T14:56:00Z">
              <w:r w:rsidRPr="008B0333">
                <w:rPr>
                  <w:b/>
                  <w:sz w:val="20"/>
                  <w:szCs w:val="20"/>
                  <w:rPrChange w:id="656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657" w:author="Robin Dubiel" w:date="2020-06-10T14:58:00Z">
              <w:r w:rsidRPr="00B72DA1">
                <w:rPr>
                  <w:sz w:val="20"/>
                  <w:szCs w:val="20"/>
                  <w:rPrChange w:id="658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à</w:t>
              </w:r>
            </w:ins>
            <w:ins w:id="659" w:author="Robin Dubiel" w:date="2020-06-10T14:56:00Z">
              <w:r w:rsidRPr="00B72DA1">
                <w:rPr>
                  <w:sz w:val="20"/>
                  <w:szCs w:val="20"/>
                  <w:rPrChange w:id="660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comprendre un texte </w:t>
              </w:r>
            </w:ins>
            <w:ins w:id="661" w:author="Robin Dubiel" w:date="2020-06-10T14:58:00Z">
              <w:r w:rsidRPr="00B72DA1">
                <w:rPr>
                  <w:sz w:val="20"/>
                  <w:szCs w:val="20"/>
                  <w:rPrChange w:id="662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écrit</w:t>
              </w:r>
            </w:ins>
            <w:ins w:id="663" w:author="Robin Dubiel" w:date="2020-06-10T14:56:00Z">
              <w:r w:rsidRPr="00B72DA1">
                <w:rPr>
                  <w:sz w:val="20"/>
                  <w:szCs w:val="20"/>
                  <w:rPrChange w:id="664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</w:p>
        </w:tc>
        <w:tc>
          <w:tcPr>
            <w:tcW w:w="2491" w:type="dxa"/>
            <w:shd w:val="clear" w:color="auto" w:fill="F2DBDB" w:themeFill="accent2" w:themeFillTint="33"/>
          </w:tcPr>
          <w:p w:rsidR="008B0333" w:rsidRPr="00B72DA1" w:rsidRDefault="008B0333" w:rsidP="000321E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rPrChange w:id="665" w:author="Robin Dubiel" w:date="2020-06-10T14:59:00Z">
                  <w:rPr>
                    <w:i/>
                    <w:sz w:val="20"/>
                    <w:szCs w:val="20"/>
                  </w:rPr>
                </w:rPrChange>
              </w:rPr>
            </w:pPr>
            <w:ins w:id="666" w:author="Robin Dubiel" w:date="2020-06-10T14:53:00Z">
              <w:r w:rsidRPr="00B72DA1">
                <w:rPr>
                  <w:sz w:val="20"/>
                  <w:szCs w:val="20"/>
                  <w:rPrChange w:id="667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Je </w:t>
              </w:r>
            </w:ins>
            <w:ins w:id="668" w:author="Robin Dubiel" w:date="2020-06-10T14:55:00Z">
              <w:r w:rsidRPr="008B0333">
                <w:rPr>
                  <w:b/>
                  <w:sz w:val="20"/>
                  <w:szCs w:val="20"/>
                  <w:rPrChange w:id="669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réfléchis</w:t>
              </w:r>
            </w:ins>
            <w:ins w:id="670" w:author="Robin Dubiel" w:date="2020-06-10T14:53:00Z">
              <w:r w:rsidRPr="008B0333">
                <w:rPr>
                  <w:b/>
                  <w:sz w:val="20"/>
                  <w:szCs w:val="20"/>
                  <w:rPrChange w:id="671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 sur quelles </w:t>
              </w:r>
            </w:ins>
            <w:ins w:id="672" w:author="Robin Dubiel" w:date="2020-06-10T14:55:00Z">
              <w:r w:rsidRPr="008B0333">
                <w:rPr>
                  <w:b/>
                  <w:sz w:val="20"/>
                  <w:szCs w:val="20"/>
                  <w:rPrChange w:id="673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stratégies</w:t>
              </w:r>
            </w:ins>
            <w:ins w:id="674" w:author="Robin Dubiel" w:date="2020-06-10T14:53:00Z">
              <w:r w:rsidRPr="00B72DA1">
                <w:rPr>
                  <w:sz w:val="20"/>
                  <w:szCs w:val="20"/>
                  <w:rPrChange w:id="675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  <w:r w:rsidRPr="008B0333">
                <w:rPr>
                  <w:b/>
                  <w:sz w:val="20"/>
                  <w:szCs w:val="20"/>
                  <w:rPrChange w:id="676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m</w:t>
              </w:r>
            </w:ins>
            <w:ins w:id="677" w:author="Robin Dubiel" w:date="2020-06-10T14:54:00Z">
              <w:r w:rsidRPr="008B0333">
                <w:rPr>
                  <w:b/>
                  <w:sz w:val="20"/>
                  <w:szCs w:val="20"/>
                  <w:rPrChange w:id="678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’on</w:t>
              </w:r>
            </w:ins>
            <w:ins w:id="679" w:author="Robin Dubiel" w:date="2020-06-10T14:55:00Z">
              <w:r w:rsidRPr="008B0333">
                <w:rPr>
                  <w:b/>
                  <w:sz w:val="20"/>
                  <w:szCs w:val="20"/>
                  <w:rPrChange w:id="680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>t</w:t>
              </w:r>
            </w:ins>
            <w:ins w:id="681" w:author="Robin Dubiel" w:date="2020-06-10T14:54:00Z">
              <w:r w:rsidRPr="008B0333">
                <w:rPr>
                  <w:b/>
                  <w:sz w:val="20"/>
                  <w:szCs w:val="20"/>
                  <w:rPrChange w:id="682" w:author="Robin Dubiel" w:date="2020-06-11T11:22:00Z">
                    <w:rPr>
                      <w:i/>
                      <w:sz w:val="20"/>
                      <w:szCs w:val="20"/>
                    </w:rPr>
                  </w:rPrChange>
                </w:rPr>
                <w:t xml:space="preserve"> surtout aid</w:t>
              </w:r>
            </w:ins>
            <w:ins w:id="683" w:author="Robin Dubiel" w:date="2020-06-10T14:55:00Z">
              <w:r w:rsidRPr="008B0333">
                <w:rPr>
                  <w:rFonts w:cstheme="minorHAnsi"/>
                  <w:b/>
                  <w:sz w:val="20"/>
                  <w:szCs w:val="20"/>
                  <w:rPrChange w:id="684" w:author="Robin Dubiel" w:date="2020-06-11T11:22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é</w:t>
              </w:r>
            </w:ins>
            <w:ins w:id="685" w:author="Robin Dubiel" w:date="2020-06-10T14:54:00Z">
              <w:r w:rsidRPr="00B72DA1">
                <w:rPr>
                  <w:sz w:val="20"/>
                  <w:szCs w:val="20"/>
                  <w:rPrChange w:id="686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687" w:author="Robin Dubiel" w:date="2020-06-10T14:55:00Z">
              <w:r w:rsidRPr="00B72DA1">
                <w:rPr>
                  <w:rFonts w:cstheme="minorHAnsi"/>
                  <w:sz w:val="20"/>
                  <w:szCs w:val="20"/>
                  <w:rPrChange w:id="688" w:author="Robin Dubiel" w:date="2020-06-10T14:59:00Z">
                    <w:rPr>
                      <w:rFonts w:cstheme="minorHAnsi"/>
                      <w:i/>
                      <w:sz w:val="20"/>
                      <w:szCs w:val="20"/>
                    </w:rPr>
                  </w:rPrChange>
                </w:rPr>
                <w:t>à</w:t>
              </w:r>
            </w:ins>
            <w:ins w:id="689" w:author="Robin Dubiel" w:date="2020-06-10T14:54:00Z">
              <w:r w:rsidRPr="00B72DA1">
                <w:rPr>
                  <w:sz w:val="20"/>
                  <w:szCs w:val="20"/>
                  <w:rPrChange w:id="690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bien comprendre un texte</w:t>
              </w:r>
            </w:ins>
            <w:ins w:id="691" w:author="Robin Dubiel" w:date="2020-06-10T14:55:00Z">
              <w:r w:rsidRPr="00B72DA1">
                <w:rPr>
                  <w:sz w:val="20"/>
                  <w:szCs w:val="20"/>
                  <w:rPrChange w:id="692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 xml:space="preserve"> écrit</w:t>
              </w:r>
            </w:ins>
            <w:ins w:id="693" w:author="Robin Dubiel" w:date="2020-06-10T14:54:00Z">
              <w:r w:rsidRPr="00B72DA1">
                <w:rPr>
                  <w:sz w:val="20"/>
                  <w:szCs w:val="20"/>
                  <w:rPrChange w:id="694" w:author="Robin Dubiel" w:date="2020-06-10T14:59:00Z">
                    <w:rPr>
                      <w:i/>
                      <w:sz w:val="20"/>
                      <w:szCs w:val="20"/>
                    </w:rPr>
                  </w:rPrChange>
                </w:rPr>
                <w:t>.</w:t>
              </w:r>
            </w:ins>
            <w:bookmarkStart w:id="695" w:name="_GoBack"/>
            <w:bookmarkEnd w:id="695"/>
          </w:p>
        </w:tc>
        <w:tc>
          <w:tcPr>
            <w:tcW w:w="2495" w:type="dxa"/>
          </w:tcPr>
          <w:p w:rsidR="008B0333" w:rsidRPr="00A02019" w:rsidRDefault="008B0333" w:rsidP="000321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  <w:rPrChange w:id="696" w:author="Robin Dubiel" w:date="2020-06-11T11:05:00Z">
                  <w:rPr>
                    <w:i/>
                    <w:sz w:val="18"/>
                    <w:szCs w:val="18"/>
                  </w:rPr>
                </w:rPrChange>
              </w:rPr>
            </w:pPr>
            <w:ins w:id="697" w:author="Robin Dubiel" w:date="2020-06-11T09:01:00Z">
              <w:r w:rsidRPr="00A02019">
                <w:rPr>
                  <w:sz w:val="20"/>
                  <w:szCs w:val="20"/>
                  <w:rPrChange w:id="698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Je </w:t>
              </w:r>
            </w:ins>
            <w:ins w:id="699" w:author="Robin Dubiel" w:date="2020-06-11T09:04:00Z">
              <w:r w:rsidRPr="008B0333">
                <w:rPr>
                  <w:b/>
                  <w:sz w:val="20"/>
                  <w:szCs w:val="20"/>
                  <w:rPrChange w:id="700" w:author="Robin Dubiel" w:date="2020-06-11T11:22:00Z">
                    <w:rPr>
                      <w:i/>
                      <w:sz w:val="18"/>
                      <w:szCs w:val="18"/>
                    </w:rPr>
                  </w:rPrChange>
                </w:rPr>
                <w:t>réfléchis</w:t>
              </w:r>
            </w:ins>
            <w:ins w:id="701" w:author="Robin Dubiel" w:date="2020-06-11T09:05:00Z">
              <w:r w:rsidRPr="00A02019">
                <w:rPr>
                  <w:sz w:val="20"/>
                  <w:szCs w:val="20"/>
                  <w:rPrChange w:id="702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sur mes </w:t>
              </w:r>
            </w:ins>
            <w:ins w:id="703" w:author="Robin Dubiel" w:date="2020-06-11T09:06:00Z">
              <w:r w:rsidRPr="00A02019">
                <w:rPr>
                  <w:sz w:val="20"/>
                  <w:szCs w:val="20"/>
                  <w:rPrChange w:id="704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>stratégies</w:t>
              </w:r>
            </w:ins>
            <w:ins w:id="705" w:author="Robin Dubiel" w:date="2020-06-11T09:05:00Z">
              <w:r w:rsidRPr="00A02019">
                <w:rPr>
                  <w:sz w:val="20"/>
                  <w:szCs w:val="20"/>
                  <w:rPrChange w:id="706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ins w:id="707" w:author="Robin Dubiel" w:date="2020-06-11T09:01:00Z">
              <w:r w:rsidRPr="008B0333">
                <w:rPr>
                  <w:b/>
                  <w:sz w:val="20"/>
                  <w:szCs w:val="20"/>
                  <w:rPrChange w:id="708" w:author="Robin Dubiel" w:date="2020-06-11T11:22:00Z">
                    <w:rPr>
                      <w:i/>
                      <w:sz w:val="18"/>
                      <w:szCs w:val="18"/>
                    </w:rPr>
                  </w:rPrChange>
                </w:rPr>
                <w:t>ET</w:t>
              </w:r>
              <w:r w:rsidRPr="00A02019">
                <w:rPr>
                  <w:sz w:val="20"/>
                  <w:szCs w:val="20"/>
                  <w:rPrChange w:id="709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ins w:id="710" w:author="Robin Dubiel" w:date="2020-06-11T09:03:00Z">
              <w:r w:rsidRPr="00A02019">
                <w:rPr>
                  <w:b/>
                  <w:sz w:val="20"/>
                  <w:szCs w:val="20"/>
                  <w:rPrChange w:id="711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>j’</w:t>
              </w:r>
            </w:ins>
            <w:ins w:id="712" w:author="Robin Dubiel" w:date="2020-06-11T09:04:00Z">
              <w:r w:rsidRPr="00A02019">
                <w:rPr>
                  <w:b/>
                  <w:sz w:val="20"/>
                  <w:szCs w:val="20"/>
                  <w:rPrChange w:id="713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>établis</w:t>
              </w:r>
            </w:ins>
            <w:ins w:id="714" w:author="Robin Dubiel" w:date="2020-06-11T09:03:00Z">
              <w:r w:rsidRPr="00A02019">
                <w:rPr>
                  <w:b/>
                  <w:sz w:val="20"/>
                  <w:szCs w:val="20"/>
                  <w:rPrChange w:id="715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un but</w:t>
              </w:r>
            </w:ins>
            <w:ins w:id="716" w:author="Robin Dubiel" w:date="2020-06-11T09:06:00Z">
              <w:r w:rsidRPr="00A02019">
                <w:rPr>
                  <w:b/>
                  <w:sz w:val="20"/>
                  <w:szCs w:val="20"/>
                  <w:rPrChange w:id="717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logique</w:t>
              </w:r>
            </w:ins>
            <w:ins w:id="718" w:author="Robin Dubiel" w:date="2020-06-11T09:03:00Z">
              <w:r w:rsidRPr="00A02019">
                <w:rPr>
                  <w:b/>
                  <w:sz w:val="20"/>
                  <w:szCs w:val="20"/>
                  <w:rPrChange w:id="719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pour </w:t>
              </w:r>
            </w:ins>
            <w:ins w:id="720" w:author="Robin Dubiel" w:date="2020-06-11T11:05:00Z">
              <w:r w:rsidRPr="00A02019">
                <w:rPr>
                  <w:b/>
                  <w:sz w:val="20"/>
                  <w:szCs w:val="20"/>
                  <w:rPrChange w:id="721" w:author="Robin Dubiel" w:date="2020-06-11T11:05:00Z">
                    <w:rPr>
                      <w:sz w:val="18"/>
                      <w:szCs w:val="18"/>
                    </w:rPr>
                  </w:rPrChange>
                </w:rPr>
                <w:t>m’</w:t>
              </w:r>
            </w:ins>
            <w:ins w:id="722" w:author="Robin Dubiel" w:date="2020-06-11T09:04:00Z">
              <w:r w:rsidRPr="00A02019">
                <w:rPr>
                  <w:b/>
                  <w:sz w:val="20"/>
                  <w:szCs w:val="20"/>
                  <w:rPrChange w:id="723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>améliorer</w:t>
              </w:r>
            </w:ins>
            <w:ins w:id="724" w:author="Robin Dubiel" w:date="2020-06-11T09:03:00Z">
              <w:r w:rsidRPr="00A02019">
                <w:rPr>
                  <w:sz w:val="20"/>
                  <w:szCs w:val="20"/>
                  <w:rPrChange w:id="725" w:author="Robin Dubiel" w:date="2020-06-11T11:05:00Z">
                    <w:rPr>
                      <w:i/>
                      <w:sz w:val="18"/>
                      <w:szCs w:val="18"/>
                    </w:rPr>
                  </w:rPrChange>
                </w:rPr>
                <w:t xml:space="preserve"> en tant que lecteur ou lectrice.</w:t>
              </w:r>
            </w:ins>
          </w:p>
        </w:tc>
      </w:tr>
      <w:tr w:rsidR="008B0333" w:rsidRPr="00020D6A" w:rsidTr="00866557">
        <w:trPr>
          <w:ins w:id="726" w:author="Robin Dubiel" w:date="2020-06-11T11:19:00Z"/>
        </w:trPr>
        <w:tc>
          <w:tcPr>
            <w:tcW w:w="13176" w:type="dxa"/>
            <w:gridSpan w:val="6"/>
          </w:tcPr>
          <w:p w:rsidR="008B0333" w:rsidRPr="00020D6A" w:rsidRDefault="008B0333" w:rsidP="008B0333">
            <w:pPr>
              <w:pStyle w:val="ListParagraph"/>
              <w:ind w:left="0"/>
              <w:rPr>
                <w:ins w:id="727" w:author="Robin Dubiel" w:date="2020-06-11T11:20:00Z"/>
              </w:rPr>
            </w:pPr>
            <w:ins w:id="728" w:author="Robin Dubiel" w:date="2020-06-11T11:20:00Z">
              <w:r w:rsidRPr="00020D6A">
                <w:rPr>
                  <w:sz w:val="18"/>
                  <w:szCs w:val="18"/>
                </w:rPr>
                <w:t>Commentaires</w:t>
              </w:r>
            </w:ins>
          </w:p>
          <w:p w:rsidR="008B0333" w:rsidRDefault="008B0333">
            <w:pPr>
              <w:rPr>
                <w:ins w:id="729" w:author="Robin Dubiel" w:date="2020-06-11T11:20:00Z"/>
                <w:sz w:val="20"/>
                <w:szCs w:val="20"/>
              </w:rPr>
              <w:pPrChange w:id="730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731" w:author="Robin Dubiel" w:date="2020-06-11T11:20:00Z"/>
                <w:sz w:val="20"/>
                <w:szCs w:val="20"/>
              </w:rPr>
              <w:pPrChange w:id="732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733" w:author="Robin Dubiel" w:date="2020-06-11T11:20:00Z"/>
                <w:sz w:val="20"/>
                <w:szCs w:val="20"/>
              </w:rPr>
              <w:pPrChange w:id="734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735" w:author="Robin Dubiel" w:date="2020-06-11T11:20:00Z"/>
                <w:sz w:val="20"/>
                <w:szCs w:val="20"/>
              </w:rPr>
              <w:pPrChange w:id="736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737" w:author="Robin Dubiel" w:date="2020-06-11T11:20:00Z"/>
                <w:sz w:val="20"/>
                <w:szCs w:val="20"/>
              </w:rPr>
              <w:pPrChange w:id="738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Default="008B0333">
            <w:pPr>
              <w:rPr>
                <w:ins w:id="739" w:author="Robin Dubiel" w:date="2020-06-11T11:20:00Z"/>
                <w:sz w:val="20"/>
                <w:szCs w:val="20"/>
              </w:rPr>
              <w:pPrChange w:id="740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  <w:p w:rsidR="008B0333" w:rsidRPr="008B0333" w:rsidRDefault="008B0333">
            <w:pPr>
              <w:rPr>
                <w:ins w:id="741" w:author="Robin Dubiel" w:date="2020-06-11T11:19:00Z"/>
                <w:sz w:val="20"/>
                <w:szCs w:val="20"/>
                <w:rPrChange w:id="742" w:author="Robin Dubiel" w:date="2020-06-11T11:19:00Z">
                  <w:rPr>
                    <w:ins w:id="743" w:author="Robin Dubiel" w:date="2020-06-11T11:19:00Z"/>
                  </w:rPr>
                </w:rPrChange>
              </w:rPr>
              <w:pPrChange w:id="744" w:author="Robin Dubiel" w:date="2020-06-11T11:19:00Z">
                <w:pPr>
                  <w:pStyle w:val="ListParagraph"/>
                  <w:numPr>
                    <w:numId w:val="3"/>
                  </w:numPr>
                  <w:ind w:left="360" w:hanging="360"/>
                </w:pPr>
              </w:pPrChange>
            </w:pPr>
          </w:p>
        </w:tc>
      </w:tr>
      <w:tr w:rsidR="00060647" w:rsidRPr="00020D6A" w:rsidDel="00B72DA1" w:rsidTr="00893FBF">
        <w:trPr>
          <w:del w:id="745" w:author="Robin Dubiel" w:date="2020-06-10T15:00:00Z"/>
        </w:trPr>
        <w:tc>
          <w:tcPr>
            <w:tcW w:w="3209" w:type="dxa"/>
            <w:gridSpan w:val="2"/>
          </w:tcPr>
          <w:p w:rsidR="00060647" w:rsidRPr="00B72DA1" w:rsidDel="00B72DA1" w:rsidRDefault="00060647" w:rsidP="00060647">
            <w:pPr>
              <w:rPr>
                <w:del w:id="746" w:author="Robin Dubiel" w:date="2020-06-10T15:00:00Z"/>
                <w:b/>
                <w:sz w:val="18"/>
                <w:szCs w:val="18"/>
                <w:rPrChange w:id="747" w:author="Robin Dubiel" w:date="2020-06-10T14:59:00Z">
                  <w:rPr>
                    <w:del w:id="748" w:author="Robin Dubiel" w:date="2020-06-10T15:00:00Z"/>
                    <w:b/>
                    <w:sz w:val="18"/>
                    <w:szCs w:val="18"/>
                    <w:highlight w:val="yellow"/>
                  </w:rPr>
                </w:rPrChange>
              </w:rPr>
            </w:pPr>
            <w:del w:id="749" w:author="Robin Dubiel" w:date="2020-06-10T15:00:00Z">
              <w:r w:rsidRPr="00B72DA1" w:rsidDel="00B72DA1">
                <w:rPr>
                  <w:b/>
                  <w:sz w:val="24"/>
                  <w:szCs w:val="24"/>
                  <w:rPrChange w:id="750" w:author="Robin Dubiel" w:date="2020-06-10T14:59:00Z">
                    <w:rPr>
                      <w:b/>
                      <w:sz w:val="24"/>
                      <w:szCs w:val="24"/>
                      <w:highlight w:val="yellow"/>
                    </w:rPr>
                  </w:rPrChange>
                </w:rPr>
                <w:delText>Niveau de lecture</w:delText>
              </w:r>
            </w:del>
          </w:p>
        </w:tc>
        <w:tc>
          <w:tcPr>
            <w:tcW w:w="2490" w:type="dxa"/>
          </w:tcPr>
          <w:p w:rsidR="00060647" w:rsidRPr="00B72DA1" w:rsidDel="00B72DA1" w:rsidRDefault="00060647" w:rsidP="00060647">
            <w:pPr>
              <w:pStyle w:val="ListParagraph"/>
              <w:numPr>
                <w:ilvl w:val="0"/>
                <w:numId w:val="26"/>
              </w:numPr>
              <w:rPr>
                <w:del w:id="751" w:author="Robin Dubiel" w:date="2020-06-10T15:00:00Z"/>
                <w:sz w:val="18"/>
                <w:szCs w:val="18"/>
                <w:rPrChange w:id="752" w:author="Robin Dubiel" w:date="2020-06-10T14:59:00Z">
                  <w:rPr>
                    <w:del w:id="753" w:author="Robin Dubiel" w:date="2020-06-10T15:00:00Z"/>
                    <w:sz w:val="18"/>
                    <w:szCs w:val="18"/>
                    <w:highlight w:val="yellow"/>
                  </w:rPr>
                </w:rPrChange>
              </w:rPr>
            </w:pPr>
            <w:del w:id="754" w:author="Robin Dubiel" w:date="2020-06-10T15:00:00Z">
              <w:r w:rsidRPr="00B72DA1" w:rsidDel="00B72DA1">
                <w:rPr>
                  <w:sz w:val="18"/>
                  <w:szCs w:val="18"/>
                  <w:rPrChange w:id="755" w:author="Robin Dubiel" w:date="2020-06-10T14:59:00Z">
                    <w:rPr>
                      <w:sz w:val="18"/>
                      <w:szCs w:val="18"/>
                      <w:highlight w:val="yellow"/>
                    </w:rPr>
                  </w:rPrChange>
                </w:rPr>
                <w:delText>Je vise à lire des textes au niveau approprié couramment.</w:delText>
              </w:r>
            </w:del>
          </w:p>
        </w:tc>
        <w:tc>
          <w:tcPr>
            <w:tcW w:w="2491" w:type="dxa"/>
          </w:tcPr>
          <w:p w:rsidR="00060647" w:rsidRPr="00B72DA1" w:rsidDel="00B72DA1" w:rsidRDefault="00060647" w:rsidP="00060647">
            <w:pPr>
              <w:pStyle w:val="ListParagraph"/>
              <w:numPr>
                <w:ilvl w:val="0"/>
                <w:numId w:val="27"/>
              </w:numPr>
              <w:rPr>
                <w:del w:id="756" w:author="Robin Dubiel" w:date="2020-06-10T15:00:00Z"/>
                <w:sz w:val="18"/>
                <w:szCs w:val="18"/>
                <w:rPrChange w:id="757" w:author="Robin Dubiel" w:date="2020-06-10T14:59:00Z">
                  <w:rPr>
                    <w:del w:id="758" w:author="Robin Dubiel" w:date="2020-06-10T15:00:00Z"/>
                    <w:sz w:val="18"/>
                    <w:szCs w:val="18"/>
                    <w:highlight w:val="yellow"/>
                  </w:rPr>
                </w:rPrChange>
              </w:rPr>
            </w:pPr>
            <w:del w:id="759" w:author="Robin Dubiel" w:date="2020-06-10T15:00:00Z">
              <w:r w:rsidRPr="00B72DA1" w:rsidDel="00B72DA1">
                <w:rPr>
                  <w:sz w:val="18"/>
                  <w:szCs w:val="18"/>
                  <w:rPrChange w:id="760" w:author="Robin Dubiel" w:date="2020-06-10T14:59:00Z">
                    <w:rPr>
                      <w:sz w:val="18"/>
                      <w:szCs w:val="18"/>
                      <w:highlight w:val="yellow"/>
                    </w:rPr>
                  </w:rPrChange>
                </w:rPr>
                <w:delText>Je peux lire certains textes au niveau approprié avec une fluidité croissante.</w:delText>
              </w:r>
            </w:del>
          </w:p>
        </w:tc>
        <w:tc>
          <w:tcPr>
            <w:tcW w:w="2491" w:type="dxa"/>
            <w:shd w:val="clear" w:color="auto" w:fill="F2DBDB" w:themeFill="accent2" w:themeFillTint="33"/>
          </w:tcPr>
          <w:p w:rsidR="00060647" w:rsidRPr="00B72DA1" w:rsidDel="00B72DA1" w:rsidRDefault="00060647" w:rsidP="00060647">
            <w:pPr>
              <w:pStyle w:val="ListParagraph"/>
              <w:numPr>
                <w:ilvl w:val="0"/>
                <w:numId w:val="28"/>
              </w:numPr>
              <w:rPr>
                <w:del w:id="761" w:author="Robin Dubiel" w:date="2020-06-10T15:00:00Z"/>
                <w:sz w:val="18"/>
                <w:szCs w:val="18"/>
                <w:rPrChange w:id="762" w:author="Robin Dubiel" w:date="2020-06-10T14:59:00Z">
                  <w:rPr>
                    <w:del w:id="763" w:author="Robin Dubiel" w:date="2020-06-10T15:00:00Z"/>
                    <w:sz w:val="18"/>
                    <w:szCs w:val="18"/>
                    <w:highlight w:val="yellow"/>
                  </w:rPr>
                </w:rPrChange>
              </w:rPr>
            </w:pPr>
            <w:del w:id="764" w:author="Robin Dubiel" w:date="2020-06-10T15:00:00Z">
              <w:r w:rsidRPr="00B72DA1" w:rsidDel="00B72DA1">
                <w:rPr>
                  <w:sz w:val="18"/>
                  <w:szCs w:val="18"/>
                  <w:rPrChange w:id="765" w:author="Robin Dubiel" w:date="2020-06-10T14:59:00Z">
                    <w:rPr>
                      <w:sz w:val="18"/>
                      <w:szCs w:val="18"/>
                      <w:highlight w:val="yellow"/>
                    </w:rPr>
                  </w:rPrChange>
                </w:rPr>
                <w:delText>Je peux lire couramment des textes au niveau approprié.</w:delText>
              </w:r>
            </w:del>
          </w:p>
        </w:tc>
        <w:tc>
          <w:tcPr>
            <w:tcW w:w="2495" w:type="dxa"/>
          </w:tcPr>
          <w:p w:rsidR="00060647" w:rsidRPr="00B72DA1" w:rsidDel="00B72DA1" w:rsidRDefault="00060647" w:rsidP="00060647">
            <w:pPr>
              <w:pStyle w:val="ListParagraph"/>
              <w:numPr>
                <w:ilvl w:val="0"/>
                <w:numId w:val="28"/>
              </w:numPr>
              <w:rPr>
                <w:del w:id="766" w:author="Robin Dubiel" w:date="2020-06-10T15:00:00Z"/>
                <w:sz w:val="18"/>
                <w:szCs w:val="18"/>
                <w:rPrChange w:id="767" w:author="Robin Dubiel" w:date="2020-06-10T14:59:00Z">
                  <w:rPr>
                    <w:del w:id="768" w:author="Robin Dubiel" w:date="2020-06-10T15:00:00Z"/>
                    <w:sz w:val="18"/>
                    <w:szCs w:val="18"/>
                    <w:highlight w:val="yellow"/>
                  </w:rPr>
                </w:rPrChange>
              </w:rPr>
            </w:pPr>
            <w:del w:id="769" w:author="Robin Dubiel" w:date="2020-06-10T15:00:00Z">
              <w:r w:rsidRPr="00B72DA1" w:rsidDel="00B72DA1">
                <w:rPr>
                  <w:sz w:val="18"/>
                  <w:szCs w:val="18"/>
                  <w:rPrChange w:id="770" w:author="Robin Dubiel" w:date="2020-06-10T14:59:00Z">
                    <w:rPr>
                      <w:sz w:val="18"/>
                      <w:szCs w:val="18"/>
                      <w:highlight w:val="yellow"/>
                    </w:rPr>
                  </w:rPrChange>
                </w:rPr>
                <w:delText>Je peux lire couramment et avec expression n’importe quel texte que je choisis.</w:delText>
              </w:r>
            </w:del>
          </w:p>
        </w:tc>
      </w:tr>
      <w:tr w:rsidR="00060647" w:rsidRPr="00020D6A" w:rsidDel="00B72DA1" w:rsidTr="003375D4">
        <w:trPr>
          <w:del w:id="771" w:author="Robin Dubiel" w:date="2020-06-10T14:59:00Z"/>
        </w:trPr>
        <w:tc>
          <w:tcPr>
            <w:tcW w:w="1800" w:type="dxa"/>
          </w:tcPr>
          <w:p w:rsidR="00060647" w:rsidRPr="002969B7" w:rsidDel="00B72DA1" w:rsidRDefault="00060647" w:rsidP="00060647">
            <w:pPr>
              <w:rPr>
                <w:del w:id="772" w:author="Robin Dubiel" w:date="2020-06-10T14:59:00Z"/>
                <w:b/>
                <w:strike/>
                <w:sz w:val="24"/>
                <w:szCs w:val="24"/>
              </w:rPr>
            </w:pPr>
            <w:del w:id="773" w:author="Robin Dubiel" w:date="2020-06-10T14:59:00Z">
              <w:r w:rsidRPr="002969B7" w:rsidDel="00B72DA1">
                <w:rPr>
                  <w:b/>
                  <w:strike/>
                  <w:sz w:val="24"/>
                  <w:szCs w:val="24"/>
                </w:rPr>
                <w:delText>6CÉ.8 Je peux utiliser des stratégies, les entrées en lecture et les conventions pour comprendre un texte qui n’a pas été simplifié.</w:delText>
              </w:r>
            </w:del>
          </w:p>
        </w:tc>
        <w:tc>
          <w:tcPr>
            <w:tcW w:w="1409" w:type="dxa"/>
            <w:shd w:val="clear" w:color="auto" w:fill="F2F2F2" w:themeFill="background1" w:themeFillShade="F2"/>
            <w:vAlign w:val="center"/>
          </w:tcPr>
          <w:p w:rsidR="00060647" w:rsidDel="00B72DA1" w:rsidRDefault="00060647" w:rsidP="00060647">
            <w:pPr>
              <w:jc w:val="center"/>
              <w:rPr>
                <w:del w:id="774" w:author="Robin Dubiel" w:date="2020-06-10T14:59:00Z"/>
                <w:sz w:val="18"/>
                <w:szCs w:val="18"/>
              </w:rPr>
            </w:pPr>
          </w:p>
          <w:p w:rsidR="00060647" w:rsidDel="00B72DA1" w:rsidRDefault="00060647" w:rsidP="00060647">
            <w:pPr>
              <w:jc w:val="center"/>
              <w:rPr>
                <w:del w:id="775" w:author="Robin Dubiel" w:date="2020-06-10T14:59:00Z"/>
                <w:sz w:val="18"/>
                <w:szCs w:val="18"/>
              </w:rPr>
            </w:pPr>
            <w:del w:id="776" w:author="Robin Dubiel" w:date="2020-06-10T14:59:00Z">
              <w:r w:rsidRPr="00021584" w:rsidDel="00B72DA1">
                <w:rPr>
                  <w:b/>
                  <w:sz w:val="18"/>
                  <w:szCs w:val="18"/>
                </w:rPr>
                <w:delText>Stratégies</w:delText>
              </w:r>
            </w:del>
          </w:p>
          <w:p w:rsidR="00060647" w:rsidRPr="00872F93" w:rsidDel="00B72DA1" w:rsidRDefault="00060647" w:rsidP="00060647">
            <w:pPr>
              <w:jc w:val="center"/>
              <w:rPr>
                <w:del w:id="777" w:author="Robin Dubiel" w:date="2020-06-10T14:59:00Z"/>
                <w:sz w:val="18"/>
                <w:szCs w:val="18"/>
              </w:rPr>
            </w:pPr>
          </w:p>
        </w:tc>
        <w:tc>
          <w:tcPr>
            <w:tcW w:w="2490" w:type="dxa"/>
          </w:tcPr>
          <w:p w:rsidR="00060647" w:rsidRPr="00ED08B3" w:rsidDel="00B72DA1" w:rsidRDefault="00060647" w:rsidP="00060647">
            <w:pPr>
              <w:pStyle w:val="ListParagraph"/>
              <w:numPr>
                <w:ilvl w:val="0"/>
                <w:numId w:val="7"/>
              </w:numPr>
              <w:rPr>
                <w:del w:id="778" w:author="Robin Dubiel" w:date="2020-06-10T14:59:00Z"/>
                <w:sz w:val="20"/>
                <w:szCs w:val="20"/>
              </w:rPr>
            </w:pPr>
            <w:del w:id="779" w:author="Robin Dubiel" w:date="2020-06-10T14:59:00Z">
              <w:r w:rsidRPr="00ED08B3" w:rsidDel="00B72DA1">
                <w:rPr>
                  <w:sz w:val="20"/>
                  <w:szCs w:val="20"/>
                </w:rPr>
                <w:delText>Je lis sans questionner ma compréhension.</w:delText>
              </w:r>
            </w:del>
          </w:p>
          <w:p w:rsidR="00060647" w:rsidRPr="00ED08B3" w:rsidDel="00B72DA1" w:rsidRDefault="00060647" w:rsidP="00060647">
            <w:pPr>
              <w:pStyle w:val="ListParagraph"/>
              <w:ind w:left="360"/>
              <w:rPr>
                <w:del w:id="780" w:author="Robin Dubiel" w:date="2020-06-10T14:59:00Z"/>
                <w:sz w:val="20"/>
                <w:szCs w:val="20"/>
              </w:rPr>
            </w:pPr>
          </w:p>
          <w:p w:rsidR="00060647" w:rsidRPr="00ED08B3" w:rsidDel="00B72DA1" w:rsidRDefault="00060647" w:rsidP="00060647">
            <w:pPr>
              <w:rPr>
                <w:del w:id="781" w:author="Robin Dubiel" w:date="2020-06-10T14:59:00Z"/>
                <w:sz w:val="20"/>
                <w:szCs w:val="20"/>
              </w:rPr>
            </w:pPr>
          </w:p>
        </w:tc>
        <w:tc>
          <w:tcPr>
            <w:tcW w:w="2491" w:type="dxa"/>
          </w:tcPr>
          <w:p w:rsidR="00060647" w:rsidRPr="00ED08B3" w:rsidDel="00B72DA1" w:rsidRDefault="00060647" w:rsidP="00060647">
            <w:pPr>
              <w:pStyle w:val="ListParagraph"/>
              <w:numPr>
                <w:ilvl w:val="0"/>
                <w:numId w:val="6"/>
              </w:numPr>
              <w:rPr>
                <w:del w:id="782" w:author="Robin Dubiel" w:date="2020-06-10T14:59:00Z"/>
                <w:sz w:val="20"/>
                <w:szCs w:val="20"/>
              </w:rPr>
            </w:pPr>
            <w:del w:id="783" w:author="Robin Dubiel" w:date="2020-06-10T14:59:00Z">
              <w:r w:rsidRPr="00ED08B3" w:rsidDel="00B72DA1">
                <w:rPr>
                  <w:sz w:val="20"/>
                  <w:szCs w:val="20"/>
                </w:rPr>
                <w:delText xml:space="preserve">Je  questionne ma compréhension du texte, et </w:delText>
              </w:r>
              <w:r w:rsidRPr="00ED08B3" w:rsidDel="00B72DA1">
                <w:rPr>
                  <w:b/>
                  <w:sz w:val="20"/>
                  <w:szCs w:val="20"/>
                </w:rPr>
                <w:delText>j’applique des stratégies que quelqu’un me suggère</w:delText>
              </w:r>
              <w:r w:rsidRPr="00ED08B3" w:rsidDel="00B72DA1">
                <w:rPr>
                  <w:sz w:val="20"/>
                  <w:szCs w:val="20"/>
                </w:rPr>
                <w:delText>.</w:delText>
              </w:r>
            </w:del>
          </w:p>
        </w:tc>
        <w:tc>
          <w:tcPr>
            <w:tcW w:w="2491" w:type="dxa"/>
            <w:shd w:val="clear" w:color="auto" w:fill="F2DBDB" w:themeFill="accent2" w:themeFillTint="33"/>
          </w:tcPr>
          <w:p w:rsidR="00060647" w:rsidRPr="00ED08B3" w:rsidDel="00B72DA1" w:rsidRDefault="00060647" w:rsidP="00060647">
            <w:pPr>
              <w:pStyle w:val="ListParagraph"/>
              <w:numPr>
                <w:ilvl w:val="0"/>
                <w:numId w:val="5"/>
              </w:numPr>
              <w:rPr>
                <w:del w:id="784" w:author="Robin Dubiel" w:date="2020-06-10T14:59:00Z"/>
                <w:sz w:val="20"/>
                <w:szCs w:val="20"/>
              </w:rPr>
            </w:pPr>
            <w:del w:id="785" w:author="Robin Dubiel" w:date="2020-06-10T14:59:00Z">
              <w:r w:rsidRPr="00ED08B3" w:rsidDel="00B72DA1">
                <w:rPr>
                  <w:sz w:val="20"/>
                  <w:szCs w:val="20"/>
                </w:rPr>
                <w:delText xml:space="preserve">Je peux questionner ma compréhension du texte, et </w:delText>
              </w:r>
              <w:r w:rsidRPr="00ED08B3" w:rsidDel="00B72DA1">
                <w:rPr>
                  <w:b/>
                  <w:sz w:val="20"/>
                  <w:szCs w:val="20"/>
                </w:rPr>
                <w:delText>essayer des stratégies enseignées explicitement en classe</w:delText>
              </w:r>
              <w:r w:rsidRPr="00ED08B3" w:rsidDel="00B72DA1">
                <w:rPr>
                  <w:sz w:val="20"/>
                  <w:szCs w:val="20"/>
                </w:rPr>
                <w:delText xml:space="preserve"> pour assurer ma compréhension.</w:delText>
              </w:r>
            </w:del>
          </w:p>
        </w:tc>
        <w:tc>
          <w:tcPr>
            <w:tcW w:w="2495" w:type="dxa"/>
          </w:tcPr>
          <w:p w:rsidR="00060647" w:rsidRPr="00ED08B3" w:rsidDel="00B72DA1" w:rsidRDefault="00060647" w:rsidP="00060647">
            <w:pPr>
              <w:pStyle w:val="ListParagraph"/>
              <w:numPr>
                <w:ilvl w:val="0"/>
                <w:numId w:val="3"/>
              </w:numPr>
              <w:rPr>
                <w:del w:id="786" w:author="Robin Dubiel" w:date="2020-06-10T14:59:00Z"/>
                <w:sz w:val="20"/>
                <w:szCs w:val="20"/>
              </w:rPr>
            </w:pPr>
            <w:del w:id="787" w:author="Robin Dubiel" w:date="2020-06-10T14:59:00Z">
              <w:r w:rsidRPr="00ED08B3" w:rsidDel="00B72DA1">
                <w:rPr>
                  <w:sz w:val="20"/>
                  <w:szCs w:val="20"/>
                </w:rPr>
                <w:delText xml:space="preserve">Je peux questionner ma compréhension du texte et </w:delText>
              </w:r>
              <w:r w:rsidRPr="00ED08B3" w:rsidDel="00B72DA1">
                <w:rPr>
                  <w:b/>
                  <w:sz w:val="20"/>
                  <w:szCs w:val="20"/>
                </w:rPr>
                <w:delText>choisir indépendamment une variété de stratégies</w:delText>
              </w:r>
              <w:r w:rsidRPr="00ED08B3" w:rsidDel="00B72DA1">
                <w:rPr>
                  <w:sz w:val="20"/>
                  <w:szCs w:val="20"/>
                </w:rPr>
                <w:delText xml:space="preserve"> pour assurer ma compréhension.</w:delText>
              </w:r>
            </w:del>
          </w:p>
        </w:tc>
      </w:tr>
    </w:tbl>
    <w:p w:rsidR="00EB7B3B" w:rsidDel="008B0333" w:rsidRDefault="00EB7B3B">
      <w:pPr>
        <w:rPr>
          <w:del w:id="788" w:author="Robin Dubiel" w:date="2020-06-11T11:20:00Z"/>
        </w:rPr>
      </w:pPr>
    </w:p>
    <w:p w:rsidR="00711AE4" w:rsidRDefault="00711AE4"/>
    <w:sectPr w:rsidR="00711AE4" w:rsidSect="003D4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29C" w:rsidRDefault="006D029C" w:rsidP="00323F20">
      <w:pPr>
        <w:spacing w:after="0" w:line="240" w:lineRule="auto"/>
      </w:pPr>
      <w:r>
        <w:separator/>
      </w:r>
    </w:p>
  </w:endnote>
  <w:endnote w:type="continuationSeparator" w:id="0">
    <w:p w:rsidR="006D029C" w:rsidRDefault="006D029C" w:rsidP="0032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99" w:rsidRDefault="001C5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5804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3F20" w:rsidRDefault="00323F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F3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23F20" w:rsidRDefault="00323F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99" w:rsidRDefault="001C5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29C" w:rsidRDefault="006D029C" w:rsidP="00323F20">
      <w:pPr>
        <w:spacing w:after="0" w:line="240" w:lineRule="auto"/>
      </w:pPr>
      <w:r>
        <w:separator/>
      </w:r>
    </w:p>
  </w:footnote>
  <w:footnote w:type="continuationSeparator" w:id="0">
    <w:p w:rsidR="006D029C" w:rsidRDefault="006D029C" w:rsidP="00323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99" w:rsidRDefault="001C5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20" w:rsidRPr="00FC1512" w:rsidRDefault="00323F20" w:rsidP="00323F20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7216" behindDoc="1" locked="0" layoutInCell="1" allowOverlap="1" wp14:anchorId="353A950F" wp14:editId="237521DD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Teacher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 w:rsidR="00711AE4">
      <w:rPr>
        <w:b/>
        <w:sz w:val="18"/>
        <w:szCs w:val="18"/>
      </w:rPr>
      <w:t>juin 2020</w:t>
    </w:r>
  </w:p>
  <w:p w:rsidR="00323F20" w:rsidRDefault="00323F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99" w:rsidRDefault="001C5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A6E2C"/>
    <w:multiLevelType w:val="hybridMultilevel"/>
    <w:tmpl w:val="9F5877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AA4"/>
    <w:multiLevelType w:val="hybridMultilevel"/>
    <w:tmpl w:val="CEC4ABB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9E4E90"/>
    <w:multiLevelType w:val="hybridMultilevel"/>
    <w:tmpl w:val="669C05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490E"/>
    <w:multiLevelType w:val="hybridMultilevel"/>
    <w:tmpl w:val="309AFA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E730B1"/>
    <w:multiLevelType w:val="hybridMultilevel"/>
    <w:tmpl w:val="6930CB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812CCC"/>
    <w:multiLevelType w:val="hybridMultilevel"/>
    <w:tmpl w:val="8884C7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C634E"/>
    <w:multiLevelType w:val="hybridMultilevel"/>
    <w:tmpl w:val="3CE0E5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34178"/>
    <w:multiLevelType w:val="hybridMultilevel"/>
    <w:tmpl w:val="1F7AE64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5C626D"/>
    <w:multiLevelType w:val="hybridMultilevel"/>
    <w:tmpl w:val="67161F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F2235"/>
    <w:multiLevelType w:val="hybridMultilevel"/>
    <w:tmpl w:val="1E261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9510D"/>
    <w:multiLevelType w:val="hybridMultilevel"/>
    <w:tmpl w:val="49B87AAA"/>
    <w:lvl w:ilvl="0" w:tplc="10090001">
      <w:start w:val="1"/>
      <w:numFmt w:val="bullet"/>
      <w:lvlText w:val=""/>
      <w:lvlJc w:val="left"/>
      <w:pPr>
        <w:ind w:left="35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11" w:hanging="360"/>
      </w:pPr>
      <w:rPr>
        <w:rFonts w:ascii="Wingdings" w:hAnsi="Wingdings" w:hint="default"/>
      </w:rPr>
    </w:lvl>
  </w:abstractNum>
  <w:abstractNum w:abstractNumId="16" w15:restartNumberingAfterBreak="0">
    <w:nsid w:val="49E47E20"/>
    <w:multiLevelType w:val="hybridMultilevel"/>
    <w:tmpl w:val="DFA670DC"/>
    <w:lvl w:ilvl="0" w:tplc="CF9E8A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F0A9B"/>
    <w:multiLevelType w:val="multilevel"/>
    <w:tmpl w:val="C51EA3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F0739B"/>
    <w:multiLevelType w:val="hybridMultilevel"/>
    <w:tmpl w:val="83BAD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300C4F"/>
    <w:multiLevelType w:val="hybridMultilevel"/>
    <w:tmpl w:val="A93C0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C51B98"/>
    <w:multiLevelType w:val="hybridMultilevel"/>
    <w:tmpl w:val="87DEF4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22FC6"/>
    <w:multiLevelType w:val="hybridMultilevel"/>
    <w:tmpl w:val="E95AD71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DC2148"/>
    <w:multiLevelType w:val="hybridMultilevel"/>
    <w:tmpl w:val="2076D43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26"/>
  </w:num>
  <w:num w:numId="5">
    <w:abstractNumId w:val="10"/>
  </w:num>
  <w:num w:numId="6">
    <w:abstractNumId w:val="2"/>
  </w:num>
  <w:num w:numId="7">
    <w:abstractNumId w:val="7"/>
  </w:num>
  <w:num w:numId="8">
    <w:abstractNumId w:val="21"/>
  </w:num>
  <w:num w:numId="9">
    <w:abstractNumId w:val="22"/>
  </w:num>
  <w:num w:numId="10">
    <w:abstractNumId w:val="23"/>
  </w:num>
  <w:num w:numId="11">
    <w:abstractNumId w:val="12"/>
  </w:num>
  <w:num w:numId="12">
    <w:abstractNumId w:val="0"/>
  </w:num>
  <w:num w:numId="13">
    <w:abstractNumId w:val="19"/>
  </w:num>
  <w:num w:numId="14">
    <w:abstractNumId w:val="8"/>
  </w:num>
  <w:num w:numId="15">
    <w:abstractNumId w:val="17"/>
  </w:num>
  <w:num w:numId="16">
    <w:abstractNumId w:val="16"/>
  </w:num>
  <w:num w:numId="17">
    <w:abstractNumId w:val="4"/>
  </w:num>
  <w:num w:numId="18">
    <w:abstractNumId w:val="24"/>
  </w:num>
  <w:num w:numId="19">
    <w:abstractNumId w:val="6"/>
  </w:num>
  <w:num w:numId="20">
    <w:abstractNumId w:val="15"/>
  </w:num>
  <w:num w:numId="21">
    <w:abstractNumId w:val="25"/>
  </w:num>
  <w:num w:numId="22">
    <w:abstractNumId w:val="14"/>
  </w:num>
  <w:num w:numId="23">
    <w:abstractNumId w:val="18"/>
  </w:num>
  <w:num w:numId="24">
    <w:abstractNumId w:val="20"/>
  </w:num>
  <w:num w:numId="25">
    <w:abstractNumId w:val="27"/>
  </w:num>
  <w:num w:numId="26">
    <w:abstractNumId w:val="7"/>
  </w:num>
  <w:num w:numId="27">
    <w:abstractNumId w:val="2"/>
  </w:num>
  <w:num w:numId="28">
    <w:abstractNumId w:val="10"/>
  </w:num>
  <w:num w:numId="29">
    <w:abstractNumId w:val="1"/>
  </w:num>
  <w:num w:numId="30">
    <w:abstractNumId w:val="13"/>
  </w:num>
  <w:num w:numId="3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bin Dubiel">
    <w15:presenceInfo w15:providerId="AD" w15:userId="S-1-5-21-3685273770-2564900213-2390650540-3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revisionView w:markup="0"/>
  <w:trackRevisions/>
  <w:documentProtection w:edit="readOnly" w:enforcement="1" w:cryptProviderType="rsaAES" w:cryptAlgorithmClass="hash" w:cryptAlgorithmType="typeAny" w:cryptAlgorithmSid="14" w:cryptSpinCount="100000" w:hash="dnh6I4yNNWlh6Jj+VMFDAniup7vlne4EkN/seX65p/eo/+rWZDO3sdmMcAycBlar7pHJwkr0ad7u4aAcB+yXxQ==" w:salt="i6/5AoLJ7d/52khyMYlfa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18"/>
    <w:rsid w:val="00020D6A"/>
    <w:rsid w:val="00021584"/>
    <w:rsid w:val="0002187E"/>
    <w:rsid w:val="00021BFF"/>
    <w:rsid w:val="000222F9"/>
    <w:rsid w:val="000321EF"/>
    <w:rsid w:val="00060647"/>
    <w:rsid w:val="00061EFA"/>
    <w:rsid w:val="000B1D9B"/>
    <w:rsid w:val="000F5306"/>
    <w:rsid w:val="001222B1"/>
    <w:rsid w:val="00125CC2"/>
    <w:rsid w:val="00132967"/>
    <w:rsid w:val="00140DFD"/>
    <w:rsid w:val="00144D24"/>
    <w:rsid w:val="00162D4B"/>
    <w:rsid w:val="00170A34"/>
    <w:rsid w:val="00180D39"/>
    <w:rsid w:val="00181AD0"/>
    <w:rsid w:val="00186CF3"/>
    <w:rsid w:val="001B6338"/>
    <w:rsid w:val="001C5999"/>
    <w:rsid w:val="001D294A"/>
    <w:rsid w:val="001E69DE"/>
    <w:rsid w:val="00210650"/>
    <w:rsid w:val="00213856"/>
    <w:rsid w:val="0025687F"/>
    <w:rsid w:val="002777E9"/>
    <w:rsid w:val="0029189C"/>
    <w:rsid w:val="002969B7"/>
    <w:rsid w:val="002B202D"/>
    <w:rsid w:val="002E31FD"/>
    <w:rsid w:val="002E402C"/>
    <w:rsid w:val="00302220"/>
    <w:rsid w:val="00323F20"/>
    <w:rsid w:val="003375D4"/>
    <w:rsid w:val="003434D4"/>
    <w:rsid w:val="00355244"/>
    <w:rsid w:val="00367964"/>
    <w:rsid w:val="003C4610"/>
    <w:rsid w:val="003D40F4"/>
    <w:rsid w:val="004121BE"/>
    <w:rsid w:val="00424036"/>
    <w:rsid w:val="00445149"/>
    <w:rsid w:val="004865C0"/>
    <w:rsid w:val="004C455B"/>
    <w:rsid w:val="004E3A6D"/>
    <w:rsid w:val="00536DC0"/>
    <w:rsid w:val="00597B38"/>
    <w:rsid w:val="00600988"/>
    <w:rsid w:val="00601D22"/>
    <w:rsid w:val="0063294E"/>
    <w:rsid w:val="006379EB"/>
    <w:rsid w:val="00643647"/>
    <w:rsid w:val="00681C1D"/>
    <w:rsid w:val="006C6AA6"/>
    <w:rsid w:val="006D029C"/>
    <w:rsid w:val="006D07CD"/>
    <w:rsid w:val="006D7F38"/>
    <w:rsid w:val="00711AE4"/>
    <w:rsid w:val="007459E5"/>
    <w:rsid w:val="007848BF"/>
    <w:rsid w:val="007A0F9F"/>
    <w:rsid w:val="007D2E04"/>
    <w:rsid w:val="007F434C"/>
    <w:rsid w:val="007F60A4"/>
    <w:rsid w:val="00803AF4"/>
    <w:rsid w:val="00811D67"/>
    <w:rsid w:val="00836BB0"/>
    <w:rsid w:val="00844535"/>
    <w:rsid w:val="00850A73"/>
    <w:rsid w:val="008516FF"/>
    <w:rsid w:val="00872F93"/>
    <w:rsid w:val="00882D64"/>
    <w:rsid w:val="008B0333"/>
    <w:rsid w:val="008F2A59"/>
    <w:rsid w:val="00922507"/>
    <w:rsid w:val="0093297F"/>
    <w:rsid w:val="00932E5D"/>
    <w:rsid w:val="00943C71"/>
    <w:rsid w:val="009457CE"/>
    <w:rsid w:val="009B37F0"/>
    <w:rsid w:val="009B70F6"/>
    <w:rsid w:val="00A02019"/>
    <w:rsid w:val="00A22531"/>
    <w:rsid w:val="00A27AE0"/>
    <w:rsid w:val="00A41452"/>
    <w:rsid w:val="00A532AA"/>
    <w:rsid w:val="00A74C75"/>
    <w:rsid w:val="00A93C08"/>
    <w:rsid w:val="00AA18A2"/>
    <w:rsid w:val="00B002FE"/>
    <w:rsid w:val="00B04A18"/>
    <w:rsid w:val="00B240F4"/>
    <w:rsid w:val="00B43C67"/>
    <w:rsid w:val="00B675EF"/>
    <w:rsid w:val="00B72DA1"/>
    <w:rsid w:val="00B76BF9"/>
    <w:rsid w:val="00B77D6E"/>
    <w:rsid w:val="00B82E02"/>
    <w:rsid w:val="00B91269"/>
    <w:rsid w:val="00B94B04"/>
    <w:rsid w:val="00BC45E3"/>
    <w:rsid w:val="00BD7E03"/>
    <w:rsid w:val="00BF2CE8"/>
    <w:rsid w:val="00BF49B4"/>
    <w:rsid w:val="00C10982"/>
    <w:rsid w:val="00C162E5"/>
    <w:rsid w:val="00C4105D"/>
    <w:rsid w:val="00C85CFB"/>
    <w:rsid w:val="00C87933"/>
    <w:rsid w:val="00C90F58"/>
    <w:rsid w:val="00CD21A1"/>
    <w:rsid w:val="00CF1CB1"/>
    <w:rsid w:val="00D117B9"/>
    <w:rsid w:val="00D17A3F"/>
    <w:rsid w:val="00D32BF5"/>
    <w:rsid w:val="00D57DC0"/>
    <w:rsid w:val="00D64FE9"/>
    <w:rsid w:val="00D76FBF"/>
    <w:rsid w:val="00D8746D"/>
    <w:rsid w:val="00DB11F2"/>
    <w:rsid w:val="00DC7069"/>
    <w:rsid w:val="00DF112A"/>
    <w:rsid w:val="00DF644A"/>
    <w:rsid w:val="00E30E00"/>
    <w:rsid w:val="00E32611"/>
    <w:rsid w:val="00E75F69"/>
    <w:rsid w:val="00E76CB8"/>
    <w:rsid w:val="00E97A5A"/>
    <w:rsid w:val="00EA790E"/>
    <w:rsid w:val="00EB1B57"/>
    <w:rsid w:val="00EB7B3B"/>
    <w:rsid w:val="00EC1B49"/>
    <w:rsid w:val="00EC2407"/>
    <w:rsid w:val="00ED08B3"/>
    <w:rsid w:val="00EE5660"/>
    <w:rsid w:val="00EF314C"/>
    <w:rsid w:val="00EF7DEE"/>
    <w:rsid w:val="00F145B5"/>
    <w:rsid w:val="00F437C9"/>
    <w:rsid w:val="00F46631"/>
    <w:rsid w:val="00F80D99"/>
    <w:rsid w:val="00F847D6"/>
    <w:rsid w:val="00FA3E21"/>
    <w:rsid w:val="00FB2282"/>
    <w:rsid w:val="00FC4CA2"/>
    <w:rsid w:val="00FD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098C789-E5B0-4353-BAA2-A765FF1B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F20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323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F20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FA02-F6A6-4ABC-A0E3-D97E14A1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1688</Words>
  <Characters>9625</Characters>
  <Application>Microsoft Office Word</Application>
  <DocSecurity>8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Robin Dubiel</cp:lastModifiedBy>
  <cp:revision>2</cp:revision>
  <cp:lastPrinted>2014-04-14T17:40:00Z</cp:lastPrinted>
  <dcterms:created xsi:type="dcterms:W3CDTF">2020-06-15T19:30:00Z</dcterms:created>
  <dcterms:modified xsi:type="dcterms:W3CDTF">2020-06-15T19:30:00Z</dcterms:modified>
</cp:coreProperties>
</file>